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Default="0093131F" w:rsidP="00212EBC">
      <w:pPr>
        <w:spacing w:after="0"/>
        <w:outlineLvl w:val="0"/>
        <w:rPr>
          <w:rFonts w:ascii="Times New Roman" w:hAnsi="Times New Roman" w:cs="Times New Roman"/>
          <w:b/>
        </w:rPr>
      </w:pPr>
      <w:bookmarkStart w:id="0" w:name="_GoBack"/>
      <w:bookmarkEnd w:id="0"/>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6D8B0D6B" w14:textId="77777777" w:rsidR="00806D97" w:rsidRPr="004F06C2" w:rsidRDefault="00806D97" w:rsidP="00AB2CA1">
      <w:pPr>
        <w:spacing w:after="0"/>
        <w:rPr>
          <w:rFonts w:ascii="Times New Roman" w:hAnsi="Times New Roman" w:cs="Times New Roman"/>
          <w:b/>
          <w:sz w:val="28"/>
        </w:rPr>
      </w:pPr>
    </w:p>
    <w:p w14:paraId="45757940" w14:textId="756DA729" w:rsidR="00700118" w:rsidRDefault="007A3110" w:rsidP="00212EBC">
      <w:pPr>
        <w:spacing w:after="0"/>
        <w:outlineLvl w:val="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0A8EB138" w14:textId="77777777" w:rsidR="00806D97" w:rsidRPr="004F06C2" w:rsidRDefault="00806D97" w:rsidP="00AB2CA1">
      <w:pPr>
        <w:spacing w:after="0"/>
        <w:rPr>
          <w:rFonts w:ascii="Times New Roman" w:hAnsi="Times New Roman" w:cs="Times New Roman"/>
        </w:rPr>
      </w:pPr>
    </w:p>
    <w:p w14:paraId="46B95515" w14:textId="5BFEEC0E" w:rsidR="000331A6" w:rsidRDefault="008E3C8E" w:rsidP="00212EBC">
      <w:pPr>
        <w:spacing w:after="0"/>
        <w:outlineLvl w:val="0"/>
        <w:rPr>
          <w:rFonts w:ascii="Times New Roman" w:hAnsi="Times New Roman" w:cs="Times New Roman"/>
          <w:b/>
          <w:sz w:val="28"/>
        </w:rPr>
      </w:pPr>
      <w:r>
        <w:rPr>
          <w:rFonts w:ascii="Times New Roman" w:hAnsi="Times New Roman" w:cs="Times New Roman"/>
          <w:b/>
          <w:sz w:val="28"/>
        </w:rPr>
        <w:t>Object Substitution Masking</w:t>
      </w:r>
    </w:p>
    <w:p w14:paraId="1F3161D3" w14:textId="77777777" w:rsidR="00806D97" w:rsidRPr="004F06C2" w:rsidRDefault="00806D97" w:rsidP="00AB2CA1">
      <w:pPr>
        <w:spacing w:after="0"/>
        <w:rPr>
          <w:rFonts w:ascii="Times New Roman" w:hAnsi="Times New Roman" w:cs="Times New Roman"/>
          <w:b/>
          <w:sz w:val="28"/>
        </w:rPr>
      </w:pPr>
    </w:p>
    <w:p w14:paraId="38CB343A" w14:textId="25575220" w:rsidR="00151E01" w:rsidRDefault="006D7BB5" w:rsidP="00212EBC">
      <w:pPr>
        <w:spacing w:after="0"/>
        <w:outlineLvl w:val="0"/>
        <w:rPr>
          <w:rFonts w:ascii="Times New Roman" w:hAnsi="Times New Roman" w:cs="Times New Roman"/>
          <w:b/>
          <w:sz w:val="28"/>
          <w:szCs w:val="28"/>
        </w:rPr>
      </w:pPr>
      <w:r w:rsidRPr="00606AE5">
        <w:rPr>
          <w:rFonts w:ascii="Times New Roman" w:hAnsi="Times New Roman" w:cs="Times New Roman"/>
          <w:b/>
          <w:sz w:val="28"/>
          <w:szCs w:val="28"/>
        </w:rPr>
        <w:t>Overview</w:t>
      </w:r>
    </w:p>
    <w:p w14:paraId="4482A322" w14:textId="77777777" w:rsidR="00806D97" w:rsidRPr="00606AE5" w:rsidRDefault="00806D97" w:rsidP="00AB2CA1">
      <w:pPr>
        <w:spacing w:after="0"/>
        <w:rPr>
          <w:rFonts w:ascii="Times New Roman" w:hAnsi="Times New Roman" w:cs="Times New Roman"/>
          <w:b/>
          <w:sz w:val="28"/>
          <w:szCs w:val="28"/>
        </w:rPr>
      </w:pPr>
    </w:p>
    <w:p w14:paraId="62B93421" w14:textId="3E0B4B6A" w:rsidR="00806D97" w:rsidRDefault="004E7774" w:rsidP="00AB2CA1">
      <w:pPr>
        <w:spacing w:after="0"/>
        <w:rPr>
          <w:rFonts w:ascii="Times New Roman" w:hAnsi="Times New Roman" w:cs="Times New Roman"/>
        </w:rPr>
      </w:pPr>
      <w:r>
        <w:rPr>
          <w:rFonts w:ascii="Times New Roman" w:hAnsi="Times New Roman" w:cs="Times New Roman"/>
        </w:rPr>
        <w:t>Visual masking is a term used by perceptual scientists to refer to a wide range of phenomena in which in an image is presented but not perceived by an observer because of the presentation of a second image. There are several different kinds of masking, many of them relatively intuitive and unsurprising. But one surprising and important type of ma</w:t>
      </w:r>
      <w:r w:rsidR="007847AE">
        <w:rPr>
          <w:rFonts w:ascii="Times New Roman" w:hAnsi="Times New Roman" w:cs="Times New Roman"/>
        </w:rPr>
        <w:t>s</w:t>
      </w:r>
      <w:r>
        <w:rPr>
          <w:rFonts w:ascii="Times New Roman" w:hAnsi="Times New Roman" w:cs="Times New Roman"/>
        </w:rPr>
        <w:t xml:space="preserve">king </w:t>
      </w:r>
      <w:r w:rsidR="00AE2931">
        <w:rPr>
          <w:rFonts w:ascii="Times New Roman" w:hAnsi="Times New Roman" w:cs="Times New Roman"/>
        </w:rPr>
        <w:t xml:space="preserve">is called Object Substitution Masking. It </w:t>
      </w:r>
      <w:r>
        <w:rPr>
          <w:rFonts w:ascii="Times New Roman" w:hAnsi="Times New Roman" w:cs="Times New Roman"/>
        </w:rPr>
        <w:t>has been a focus of research in vision science since it was discovered, relatively recently, a</w:t>
      </w:r>
      <w:r w:rsidR="007847AE">
        <w:rPr>
          <w:rFonts w:ascii="Times New Roman" w:hAnsi="Times New Roman" w:cs="Times New Roman"/>
        </w:rPr>
        <w:t xml:space="preserve">round </w:t>
      </w:r>
      <w:commentRangeStart w:id="1"/>
      <w:r w:rsidR="007847AE">
        <w:rPr>
          <w:rFonts w:ascii="Times New Roman" w:hAnsi="Times New Roman" w:cs="Times New Roman"/>
        </w:rPr>
        <w:t xml:space="preserve">1997 by </w:t>
      </w:r>
      <w:r w:rsidR="00AE2931">
        <w:rPr>
          <w:rFonts w:ascii="Times New Roman" w:hAnsi="Times New Roman" w:cs="Times New Roman"/>
        </w:rPr>
        <w:t>Enns</w:t>
      </w:r>
      <w:commentRangeEnd w:id="1"/>
      <w:r w:rsidR="00B72914">
        <w:rPr>
          <w:rStyle w:val="CommentReference"/>
        </w:rPr>
        <w:commentReference w:id="1"/>
      </w:r>
      <w:r w:rsidR="004E304D">
        <w:rPr>
          <w:rFonts w:ascii="Times New Roman" w:hAnsi="Times New Roman" w:cs="Times New Roman"/>
        </w:rPr>
        <w:t xml:space="preserve"> and Di </w:t>
      </w:r>
      <w:proofErr w:type="spellStart"/>
      <w:r w:rsidR="004E304D">
        <w:rPr>
          <w:rFonts w:ascii="Times New Roman" w:hAnsi="Times New Roman" w:cs="Times New Roman"/>
        </w:rPr>
        <w:t>Lollo</w:t>
      </w:r>
      <w:proofErr w:type="spellEnd"/>
      <w:r w:rsidR="00AE2931">
        <w:rPr>
          <w:rFonts w:ascii="Times New Roman" w:hAnsi="Times New Roman" w:cs="Times New Roman"/>
        </w:rPr>
        <w:t xml:space="preserve">. </w:t>
      </w:r>
    </w:p>
    <w:p w14:paraId="576F5A72" w14:textId="77777777" w:rsidR="00806D97" w:rsidRDefault="00806D97" w:rsidP="00AB2CA1">
      <w:pPr>
        <w:spacing w:after="0"/>
        <w:rPr>
          <w:rFonts w:ascii="Times New Roman" w:hAnsi="Times New Roman" w:cs="Times New Roman"/>
        </w:rPr>
      </w:pPr>
    </w:p>
    <w:p w14:paraId="20518499" w14:textId="57533A6F" w:rsidR="005628B9" w:rsidRPr="005628B9" w:rsidRDefault="009C4117" w:rsidP="009C4117">
      <w:pPr>
        <w:spacing w:after="0"/>
        <w:rPr>
          <w:rFonts w:ascii="Times New Roman" w:hAnsi="Times New Roman" w:cs="Times New Roman"/>
        </w:rPr>
      </w:pPr>
      <w:r>
        <w:rPr>
          <w:rFonts w:ascii="Times New Roman" w:hAnsi="Times New Roman" w:cs="Times New Roman"/>
        </w:rPr>
        <w:t>T</w:t>
      </w:r>
      <w:r w:rsidR="005628B9">
        <w:rPr>
          <w:rFonts w:ascii="Times New Roman" w:hAnsi="Times New Roman" w:cs="Times New Roman"/>
        </w:rPr>
        <w:t xml:space="preserve">his video will demonstrate standard procedures for how to conduct an Object Substitution experiment, how to analyze the </w:t>
      </w:r>
      <w:proofErr w:type="gramStart"/>
      <w:r w:rsidR="005628B9">
        <w:rPr>
          <w:rFonts w:ascii="Times New Roman" w:hAnsi="Times New Roman" w:cs="Times New Roman"/>
        </w:rPr>
        <w:t>results,</w:t>
      </w:r>
      <w:proofErr w:type="gramEnd"/>
      <w:r w:rsidR="005628B9">
        <w:rPr>
          <w:rFonts w:ascii="Times New Roman" w:hAnsi="Times New Roman" w:cs="Times New Roman"/>
        </w:rPr>
        <w:t xml:space="preserve"> and it will also explain the hypothesized causes for this unusual form of masking. </w:t>
      </w:r>
    </w:p>
    <w:p w14:paraId="0B84EFB7" w14:textId="77777777" w:rsidR="00467282" w:rsidRDefault="000331A6" w:rsidP="00212EBC">
      <w:pPr>
        <w:spacing w:after="0"/>
        <w:outlineLvl w:val="0"/>
        <w:rPr>
          <w:rFonts w:ascii="Times New Roman" w:hAnsi="Times New Roman" w:cs="Times New Roman"/>
          <w:sz w:val="28"/>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68F6C4C8" w14:textId="77777777" w:rsidR="00806D97" w:rsidRPr="004F06C2" w:rsidRDefault="00806D97" w:rsidP="00AB2CA1">
      <w:pPr>
        <w:spacing w:after="0"/>
        <w:rPr>
          <w:rFonts w:ascii="Times New Roman" w:hAnsi="Times New Roman" w:cs="Times New Roman"/>
        </w:rPr>
      </w:pPr>
    </w:p>
    <w:p w14:paraId="027D3F05" w14:textId="5000F360" w:rsidR="00EA3933" w:rsidRPr="00AB2CA1" w:rsidRDefault="00EA3933" w:rsidP="00AB2CA1">
      <w:pPr>
        <w:pStyle w:val="ListParagraph"/>
        <w:widowControl w:val="0"/>
        <w:numPr>
          <w:ilvl w:val="0"/>
          <w:numId w:val="1"/>
        </w:numPr>
        <w:autoSpaceDE w:val="0"/>
        <w:autoSpaceDN w:val="0"/>
        <w:adjustRightInd w:val="0"/>
        <w:spacing w:after="0"/>
        <w:contextualSpacing w:val="0"/>
        <w:rPr>
          <w:rFonts w:ascii="Times New Roman" w:hAnsi="Times New Roman"/>
          <w:lang w:val="en-GB"/>
        </w:rPr>
      </w:pPr>
      <w:r>
        <w:rPr>
          <w:rFonts w:ascii="Times New Roman" w:hAnsi="Times New Roman"/>
          <w:b/>
          <w:lang w:val="en-GB"/>
        </w:rPr>
        <w:t>Stimuli</w:t>
      </w:r>
      <w:r w:rsidR="0095047B">
        <w:rPr>
          <w:rFonts w:ascii="Times New Roman" w:hAnsi="Times New Roman"/>
          <w:b/>
          <w:lang w:val="en-GB"/>
        </w:rPr>
        <w:t xml:space="preserve"> </w:t>
      </w:r>
      <w:r w:rsidR="00046DAF">
        <w:rPr>
          <w:rFonts w:ascii="Times New Roman" w:hAnsi="Times New Roman"/>
          <w:b/>
          <w:lang w:val="en-GB"/>
        </w:rPr>
        <w:t xml:space="preserve">and </w:t>
      </w:r>
      <w:r w:rsidR="0095047B">
        <w:rPr>
          <w:rFonts w:ascii="Times New Roman" w:hAnsi="Times New Roman"/>
          <w:b/>
          <w:lang w:val="en-GB"/>
        </w:rPr>
        <w:t>Design</w:t>
      </w:r>
    </w:p>
    <w:p w14:paraId="7C311693"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65E2B97C" w14:textId="72652054" w:rsidR="00FC7E81" w:rsidRDefault="00F56CC8" w:rsidP="00AB2CA1">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To run this experiment, you will need a programming environment such as MATLAB or experimental sequencing software such as E-Prime. </w:t>
      </w:r>
    </w:p>
    <w:p w14:paraId="023BFCFE"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485EA823" w14:textId="2F834AD3" w:rsidR="00F56CC8" w:rsidRDefault="00C76758" w:rsidP="00AB2CA1">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Each trial will consist of four basic components: A fixation cross, a shape stimulus display (we’ll call it a target display), a mask (four dots), and a response display. </w:t>
      </w:r>
      <w:r w:rsidR="003A19B5" w:rsidRPr="00AB2CA1">
        <w:rPr>
          <w:rFonts w:ascii="Times New Roman" w:hAnsi="Times New Roman"/>
          <w:b/>
          <w:lang w:val="en-GB"/>
        </w:rPr>
        <w:t xml:space="preserve">Figure </w:t>
      </w:r>
      <w:r w:rsidR="00606708">
        <w:rPr>
          <w:rFonts w:ascii="Times New Roman" w:hAnsi="Times New Roman"/>
          <w:b/>
          <w:lang w:val="en-GB"/>
        </w:rPr>
        <w:t>1</w:t>
      </w:r>
      <w:r w:rsidR="00606708">
        <w:rPr>
          <w:rFonts w:ascii="Times New Roman" w:hAnsi="Times New Roman"/>
          <w:lang w:val="en-GB"/>
        </w:rPr>
        <w:t xml:space="preserve"> </w:t>
      </w:r>
      <w:r w:rsidR="003A19B5">
        <w:rPr>
          <w:rFonts w:ascii="Times New Roman" w:hAnsi="Times New Roman"/>
          <w:lang w:val="en-GB"/>
        </w:rPr>
        <w:t xml:space="preserve">depicts the four primary elements in each trial. </w:t>
      </w:r>
    </w:p>
    <w:p w14:paraId="1D9CFC6C"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4C9AC6A3" w14:textId="1D2602A1" w:rsidR="00AC60EF" w:rsidRDefault="00AC60EF" w:rsidP="00AB2CA1">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The display background will always be white.</w:t>
      </w:r>
    </w:p>
    <w:p w14:paraId="201852ED"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4C032AF4" w14:textId="78EB475D" w:rsidR="00C76758" w:rsidRDefault="00C76758" w:rsidP="00AB2CA1">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The fixation cross is a small cross</w:t>
      </w:r>
      <w:r w:rsidR="00AC60EF">
        <w:rPr>
          <w:rFonts w:ascii="Times New Roman" w:hAnsi="Times New Roman"/>
          <w:lang w:val="en-GB"/>
        </w:rPr>
        <w:t xml:space="preserve"> in the </w:t>
      </w:r>
      <w:proofErr w:type="spellStart"/>
      <w:r w:rsidR="00AC60EF">
        <w:rPr>
          <w:rFonts w:ascii="Times New Roman" w:hAnsi="Times New Roman"/>
          <w:lang w:val="en-GB"/>
        </w:rPr>
        <w:t>center</w:t>
      </w:r>
      <w:proofErr w:type="spellEnd"/>
      <w:r w:rsidR="00AC60EF">
        <w:rPr>
          <w:rFonts w:ascii="Times New Roman" w:hAnsi="Times New Roman"/>
          <w:lang w:val="en-GB"/>
        </w:rPr>
        <w:t xml:space="preserve"> of the display, with each arm of the cross measuring 0.25 cm. The fixation cross will be present at all times, except for when the response display appears. </w:t>
      </w:r>
    </w:p>
    <w:p w14:paraId="09A5E807"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10D00E7A" w14:textId="513CEE81" w:rsidR="00AC60EF" w:rsidRDefault="00AC60EF" w:rsidP="00AB2CA1">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The response display will consist of a black outline of a square, a circle, a diamond, and a triangle arranged horizontally and in the </w:t>
      </w:r>
      <w:proofErr w:type="spellStart"/>
      <w:r>
        <w:rPr>
          <w:rFonts w:ascii="Times New Roman" w:hAnsi="Times New Roman"/>
          <w:lang w:val="en-GB"/>
        </w:rPr>
        <w:t>center</w:t>
      </w:r>
      <w:proofErr w:type="spellEnd"/>
      <w:r>
        <w:rPr>
          <w:rFonts w:ascii="Times New Roman" w:hAnsi="Times New Roman"/>
          <w:lang w:val="en-GB"/>
        </w:rPr>
        <w:t xml:space="preserve"> of the screen. The</w:t>
      </w:r>
      <w:r w:rsidR="00054C76">
        <w:rPr>
          <w:rFonts w:ascii="Times New Roman" w:hAnsi="Times New Roman"/>
          <w:lang w:val="en-GB"/>
        </w:rPr>
        <w:t xml:space="preserve"> shapes</w:t>
      </w:r>
      <w:r>
        <w:rPr>
          <w:rFonts w:ascii="Times New Roman" w:hAnsi="Times New Roman"/>
          <w:lang w:val="en-GB"/>
        </w:rPr>
        <w:t xml:space="preserve"> should </w:t>
      </w:r>
      <w:r w:rsidR="00054C76">
        <w:rPr>
          <w:rFonts w:ascii="Times New Roman" w:hAnsi="Times New Roman"/>
          <w:lang w:val="en-GB"/>
        </w:rPr>
        <w:t>each</w:t>
      </w:r>
      <w:r>
        <w:rPr>
          <w:rFonts w:ascii="Times New Roman" w:hAnsi="Times New Roman"/>
          <w:lang w:val="en-GB"/>
        </w:rPr>
        <w:t xml:space="preserve"> </w:t>
      </w:r>
      <w:r w:rsidR="00054C76">
        <w:rPr>
          <w:rFonts w:ascii="Times New Roman" w:hAnsi="Times New Roman"/>
          <w:lang w:val="en-GB"/>
        </w:rPr>
        <w:t xml:space="preserve">be inscribed within an invisible circle with a radius of 0.75 cm. </w:t>
      </w:r>
    </w:p>
    <w:p w14:paraId="06B0B0C9"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36BF9637" w14:textId="02F6EE5F" w:rsidR="00AC60EF" w:rsidRDefault="00AC60EF" w:rsidP="00AB2CA1">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The target display will include eight shapes, randomly selected on each trial from the set of four: a black outline of a circle, square, diamond, and triangle. Not all shapes need to appear in each trial, and of course, shapes can (and will be repeated) in a given trial. Again, the shapes will each be 0.75 cm in radius. </w:t>
      </w:r>
      <w:r w:rsidR="0095047B">
        <w:rPr>
          <w:rFonts w:ascii="Times New Roman" w:hAnsi="Times New Roman"/>
          <w:lang w:val="en-GB"/>
        </w:rPr>
        <w:t xml:space="preserve">They will appear in random positions on an invisible </w:t>
      </w:r>
      <w:r w:rsidR="0095047B">
        <w:rPr>
          <w:rFonts w:ascii="Times New Roman" w:hAnsi="Times New Roman"/>
          <w:lang w:val="en-GB"/>
        </w:rPr>
        <w:lastRenderedPageBreak/>
        <w:t xml:space="preserve">circle with a radius of 1.5 cm from the fixation cross in the </w:t>
      </w:r>
      <w:proofErr w:type="spellStart"/>
      <w:r w:rsidR="0095047B">
        <w:rPr>
          <w:rFonts w:ascii="Times New Roman" w:hAnsi="Times New Roman"/>
          <w:lang w:val="en-GB"/>
        </w:rPr>
        <w:t>cente</w:t>
      </w:r>
      <w:r w:rsidR="00487248">
        <w:rPr>
          <w:rFonts w:ascii="Times New Roman" w:hAnsi="Times New Roman"/>
          <w:lang w:val="en-GB"/>
        </w:rPr>
        <w:t>r</w:t>
      </w:r>
      <w:proofErr w:type="spellEnd"/>
      <w:r w:rsidR="00487248">
        <w:rPr>
          <w:rFonts w:ascii="Times New Roman" w:hAnsi="Times New Roman"/>
          <w:lang w:val="en-GB"/>
        </w:rPr>
        <w:t xml:space="preserve"> of the screen</w:t>
      </w:r>
      <w:r w:rsidR="00AB2CA1">
        <w:rPr>
          <w:rFonts w:ascii="Times New Roman" w:hAnsi="Times New Roman"/>
          <w:lang w:val="en-GB"/>
        </w:rPr>
        <w:t>.</w:t>
      </w:r>
    </w:p>
    <w:p w14:paraId="1059E698"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44404C73" w14:textId="1D8F8F5A" w:rsidR="00487248" w:rsidRDefault="00487248" w:rsidP="00AB2CA1">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The mask will be four black discs (dots) with a radius of </w:t>
      </w:r>
      <w:r w:rsidR="00AB2CA1">
        <w:rPr>
          <w:rFonts w:ascii="Times New Roman" w:hAnsi="Times New Roman"/>
          <w:lang w:val="en-GB"/>
        </w:rPr>
        <w:t>0</w:t>
      </w:r>
      <w:r>
        <w:rPr>
          <w:rFonts w:ascii="Times New Roman" w:hAnsi="Times New Roman"/>
          <w:lang w:val="en-GB"/>
        </w:rPr>
        <w:t xml:space="preserve">.25 cm. The dots should be arranged to form the four corners of a square just large enough to include all of the four target shapes within. </w:t>
      </w:r>
    </w:p>
    <w:p w14:paraId="563BB0D2"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1FB6EF96" w14:textId="021F8FDE" w:rsidR="0095047B" w:rsidRDefault="0095047B" w:rsidP="00AB2CA1">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The sequence of events in each trial will begin with a fixation screen that will remain present until the participant presses the </w:t>
      </w:r>
      <w:proofErr w:type="gramStart"/>
      <w:r>
        <w:rPr>
          <w:rFonts w:ascii="Times New Roman" w:hAnsi="Times New Roman"/>
          <w:lang w:val="en-GB"/>
        </w:rPr>
        <w:t>spacebar,</w:t>
      </w:r>
      <w:proofErr w:type="gramEnd"/>
      <w:r>
        <w:rPr>
          <w:rFonts w:ascii="Times New Roman" w:hAnsi="Times New Roman"/>
          <w:lang w:val="en-GB"/>
        </w:rPr>
        <w:t xml:space="preserve"> and for 200 </w:t>
      </w:r>
      <w:proofErr w:type="spellStart"/>
      <w:r>
        <w:rPr>
          <w:rFonts w:ascii="Times New Roman" w:hAnsi="Times New Roman"/>
          <w:lang w:val="en-GB"/>
        </w:rPr>
        <w:t>ms</w:t>
      </w:r>
      <w:proofErr w:type="spellEnd"/>
      <w:r>
        <w:rPr>
          <w:rFonts w:ascii="Times New Roman" w:hAnsi="Times New Roman"/>
          <w:lang w:val="en-GB"/>
        </w:rPr>
        <w:t xml:space="preserve"> after</w:t>
      </w:r>
      <w:r w:rsidR="00AB2CA1">
        <w:rPr>
          <w:rFonts w:ascii="Times New Roman" w:hAnsi="Times New Roman"/>
          <w:lang w:val="en-GB"/>
        </w:rPr>
        <w:t xml:space="preserve"> (</w:t>
      </w:r>
      <w:r w:rsidR="00AB2CA1" w:rsidRPr="00AB2CA1">
        <w:rPr>
          <w:rFonts w:ascii="Times New Roman" w:hAnsi="Times New Roman"/>
          <w:b/>
          <w:lang w:val="en-GB"/>
        </w:rPr>
        <w:t xml:space="preserve">Figure </w:t>
      </w:r>
      <w:r w:rsidR="003B4929">
        <w:rPr>
          <w:rFonts w:ascii="Times New Roman" w:hAnsi="Times New Roman"/>
          <w:b/>
          <w:lang w:val="en-GB"/>
        </w:rPr>
        <w:t>2</w:t>
      </w:r>
      <w:r w:rsidR="00AB2CA1">
        <w:rPr>
          <w:rFonts w:ascii="Times New Roman" w:hAnsi="Times New Roman"/>
          <w:lang w:val="en-GB"/>
        </w:rPr>
        <w:t>)</w:t>
      </w:r>
      <w:r>
        <w:rPr>
          <w:rFonts w:ascii="Times New Roman" w:hAnsi="Times New Roman"/>
          <w:lang w:val="en-GB"/>
        </w:rPr>
        <w:t xml:space="preserve">. </w:t>
      </w:r>
    </w:p>
    <w:p w14:paraId="30CE38EC"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48120BE8" w14:textId="67FD0254" w:rsidR="0095047B" w:rsidRDefault="0095047B" w:rsidP="00AB2CA1">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A trial will always end</w:t>
      </w:r>
      <w:r w:rsidR="00E52C58">
        <w:rPr>
          <w:rFonts w:ascii="Times New Roman" w:hAnsi="Times New Roman"/>
          <w:lang w:val="en-GB"/>
        </w:rPr>
        <w:t xml:space="preserve"> with a response display </w:t>
      </w:r>
      <w:r w:rsidR="00487248">
        <w:rPr>
          <w:rFonts w:ascii="Times New Roman" w:hAnsi="Times New Roman"/>
          <w:lang w:val="en-GB"/>
        </w:rPr>
        <w:t>that will remain present until the participant enters a response (by clicking on the shape she believes she saw between the four dots on that trial.)</w:t>
      </w:r>
    </w:p>
    <w:p w14:paraId="6190797A"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2927693D" w14:textId="2F724140" w:rsidR="00487248" w:rsidRDefault="00487248" w:rsidP="00AB2CA1">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Between the fixation and response displays a target display and a mask will each be shown for 30 </w:t>
      </w:r>
      <w:proofErr w:type="spellStart"/>
      <w:proofErr w:type="gramStart"/>
      <w:r>
        <w:rPr>
          <w:rFonts w:ascii="Times New Roman" w:hAnsi="Times New Roman"/>
          <w:lang w:val="en-GB"/>
        </w:rPr>
        <w:t>ms</w:t>
      </w:r>
      <w:proofErr w:type="spellEnd"/>
      <w:proofErr w:type="gramEnd"/>
      <w:r>
        <w:rPr>
          <w:rFonts w:ascii="Times New Roman" w:hAnsi="Times New Roman"/>
          <w:lang w:val="en-GB"/>
        </w:rPr>
        <w:t xml:space="preserve">. The mask will surround the position of a randomly selected target shape in each trial. </w:t>
      </w:r>
    </w:p>
    <w:p w14:paraId="4B879012" w14:textId="77777777" w:rsidR="00806D97" w:rsidRPr="00AB2CA1" w:rsidRDefault="00806D97" w:rsidP="00AB2CA1">
      <w:pPr>
        <w:widowControl w:val="0"/>
        <w:autoSpaceDE w:val="0"/>
        <w:autoSpaceDN w:val="0"/>
        <w:adjustRightInd w:val="0"/>
        <w:spacing w:after="0"/>
        <w:rPr>
          <w:rFonts w:ascii="Times New Roman" w:hAnsi="Times New Roman"/>
          <w:lang w:val="en-GB"/>
        </w:rPr>
      </w:pPr>
    </w:p>
    <w:p w14:paraId="68C063D2" w14:textId="6D6FD4F0" w:rsidR="00487248" w:rsidRDefault="00487248" w:rsidP="00402F24">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The critical independent variable in this experiment is the stimulus onset asynchrony (SOA). This is defined as the time difference between the onset of two stimuli, in the case of this experiment, the mask and the target display. Thus</w:t>
      </w:r>
      <w:r w:rsidR="00F74AAA">
        <w:rPr>
          <w:rFonts w:ascii="Times New Roman" w:hAnsi="Times New Roman"/>
          <w:lang w:val="en-GB"/>
        </w:rPr>
        <w:t>,</w:t>
      </w:r>
      <w:r>
        <w:rPr>
          <w:rFonts w:ascii="Times New Roman" w:hAnsi="Times New Roman"/>
          <w:lang w:val="en-GB"/>
        </w:rPr>
        <w:t xml:space="preserve"> the SOA is the time of onset of the target display minus the time of on</w:t>
      </w:r>
      <w:r w:rsidR="00DA2C7E">
        <w:rPr>
          <w:rFonts w:ascii="Times New Roman" w:hAnsi="Times New Roman"/>
          <w:lang w:val="en-GB"/>
        </w:rPr>
        <w:t xml:space="preserve">set of the mask display. </w:t>
      </w:r>
      <w:r w:rsidR="00DA2C7E" w:rsidRPr="00A14E0F">
        <w:rPr>
          <w:rFonts w:ascii="Times New Roman" w:hAnsi="Times New Roman"/>
          <w:b/>
          <w:lang w:val="en-GB"/>
        </w:rPr>
        <w:t>Figures 3-5</w:t>
      </w:r>
      <w:r w:rsidR="00DA2C7E">
        <w:rPr>
          <w:rFonts w:ascii="Times New Roman" w:hAnsi="Times New Roman"/>
          <w:lang w:val="en-GB"/>
        </w:rPr>
        <w:t xml:space="preserve"> schematize</w:t>
      </w:r>
      <w:r>
        <w:rPr>
          <w:rFonts w:ascii="Times New Roman" w:hAnsi="Times New Roman"/>
          <w:lang w:val="en-GB"/>
        </w:rPr>
        <w:t xml:space="preserve"> several trials of the experiment with different SOAs.</w:t>
      </w:r>
    </w:p>
    <w:p w14:paraId="0B514732"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2F0802F" w14:textId="69512334" w:rsidR="00487248" w:rsidRDefault="00487248" w:rsidP="00402F24">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If the SOA is 0, it means that the stimuli appear together (and since each last for 30 </w:t>
      </w:r>
      <w:proofErr w:type="spellStart"/>
      <w:r>
        <w:rPr>
          <w:rFonts w:ascii="Times New Roman" w:hAnsi="Times New Roman"/>
          <w:lang w:val="en-GB"/>
        </w:rPr>
        <w:t>ms</w:t>
      </w:r>
      <w:proofErr w:type="spellEnd"/>
      <w:r>
        <w:rPr>
          <w:rFonts w:ascii="Times New Roman" w:hAnsi="Times New Roman"/>
          <w:lang w:val="en-GB"/>
        </w:rPr>
        <w:t xml:space="preserve">, they disappear together as well). </w:t>
      </w:r>
    </w:p>
    <w:p w14:paraId="198FA501"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2826419" w14:textId="0511CBD5" w:rsidR="00487248" w:rsidRDefault="00047459" w:rsidP="00402F24">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If the SOA is negative, it means that the mask appeared </w:t>
      </w:r>
      <w:r>
        <w:rPr>
          <w:rFonts w:ascii="Times New Roman" w:hAnsi="Times New Roman"/>
          <w:i/>
          <w:lang w:val="en-GB"/>
        </w:rPr>
        <w:t>before</w:t>
      </w:r>
      <w:r>
        <w:rPr>
          <w:rFonts w:ascii="Times New Roman" w:hAnsi="Times New Roman"/>
          <w:lang w:val="en-GB"/>
        </w:rPr>
        <w:t xml:space="preserve"> the target display. </w:t>
      </w:r>
    </w:p>
    <w:p w14:paraId="49EA4933"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7343A4AF" w14:textId="73CE41DD" w:rsidR="00047459" w:rsidRDefault="00047459" w:rsidP="00402F24">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If the SOA is </w:t>
      </w:r>
      <w:r w:rsidR="006E60E2">
        <w:rPr>
          <w:rFonts w:ascii="Times New Roman" w:hAnsi="Times New Roman"/>
          <w:lang w:val="en-GB"/>
        </w:rPr>
        <w:t>positive,</w:t>
      </w:r>
      <w:r>
        <w:rPr>
          <w:rFonts w:ascii="Times New Roman" w:hAnsi="Times New Roman"/>
          <w:lang w:val="en-GB"/>
        </w:rPr>
        <w:t xml:space="preserve"> it means that the mask appeared </w:t>
      </w:r>
      <w:r>
        <w:rPr>
          <w:rFonts w:ascii="Times New Roman" w:hAnsi="Times New Roman"/>
          <w:i/>
          <w:lang w:val="en-GB"/>
        </w:rPr>
        <w:t xml:space="preserve">after </w:t>
      </w:r>
      <w:r>
        <w:rPr>
          <w:rFonts w:ascii="Times New Roman" w:hAnsi="Times New Roman"/>
          <w:lang w:val="en-GB"/>
        </w:rPr>
        <w:t xml:space="preserve">the target display. </w:t>
      </w:r>
    </w:p>
    <w:p w14:paraId="011E9A97"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8AC6CC2" w14:textId="617F303C" w:rsidR="006E60E2" w:rsidRDefault="006E60E2" w:rsidP="00402F24">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The experiment will include 15 different SOAs, 0 </w:t>
      </w:r>
      <w:proofErr w:type="spellStart"/>
      <w:r>
        <w:rPr>
          <w:rFonts w:ascii="Times New Roman" w:hAnsi="Times New Roman"/>
          <w:lang w:val="en-GB"/>
        </w:rPr>
        <w:t>ms</w:t>
      </w:r>
      <w:proofErr w:type="spellEnd"/>
      <w:r>
        <w:rPr>
          <w:rFonts w:ascii="Times New Roman" w:hAnsi="Times New Roman"/>
          <w:lang w:val="en-GB"/>
        </w:rPr>
        <w:t xml:space="preserve"> as well as positive and negative: 10, 30, 50,</w:t>
      </w:r>
      <w:r w:rsidR="00C0569E">
        <w:rPr>
          <w:rFonts w:ascii="Times New Roman" w:hAnsi="Times New Roman"/>
          <w:lang w:val="en-GB"/>
        </w:rPr>
        <w:t xml:space="preserve"> 70,</w:t>
      </w:r>
      <w:r>
        <w:rPr>
          <w:rFonts w:ascii="Times New Roman" w:hAnsi="Times New Roman"/>
          <w:lang w:val="en-GB"/>
        </w:rPr>
        <w:t xml:space="preserve"> </w:t>
      </w:r>
      <w:r w:rsidR="00C0569E">
        <w:rPr>
          <w:rFonts w:ascii="Times New Roman" w:hAnsi="Times New Roman"/>
          <w:lang w:val="en-GB"/>
        </w:rPr>
        <w:t>90</w:t>
      </w:r>
      <w:r w:rsidR="00046DAF">
        <w:rPr>
          <w:rFonts w:ascii="Times New Roman" w:hAnsi="Times New Roman"/>
          <w:lang w:val="en-GB"/>
        </w:rPr>
        <w:t xml:space="preserve">, 150, </w:t>
      </w:r>
      <w:r w:rsidR="00F74AAA">
        <w:rPr>
          <w:rFonts w:ascii="Times New Roman" w:hAnsi="Times New Roman"/>
          <w:lang w:val="en-GB"/>
        </w:rPr>
        <w:t xml:space="preserve">and </w:t>
      </w:r>
      <w:r w:rsidR="00046DAF">
        <w:rPr>
          <w:rFonts w:ascii="Times New Roman" w:hAnsi="Times New Roman"/>
          <w:lang w:val="en-GB"/>
        </w:rPr>
        <w:t xml:space="preserve">300 </w:t>
      </w:r>
      <w:proofErr w:type="spellStart"/>
      <w:r w:rsidR="00046DAF">
        <w:rPr>
          <w:rFonts w:ascii="Times New Roman" w:hAnsi="Times New Roman"/>
          <w:lang w:val="en-GB"/>
        </w:rPr>
        <w:t>ms</w:t>
      </w:r>
      <w:proofErr w:type="spellEnd"/>
      <w:r w:rsidR="00046DAF">
        <w:rPr>
          <w:rFonts w:ascii="Times New Roman" w:hAnsi="Times New Roman"/>
          <w:lang w:val="en-GB"/>
        </w:rPr>
        <w:t xml:space="preserve">.  </w:t>
      </w:r>
    </w:p>
    <w:p w14:paraId="5465D153"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A50D215" w14:textId="2FB699EF" w:rsidR="006A41EE" w:rsidRDefault="002839D5" w:rsidP="00402F24">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Sequence the experiment to include 20 trials with each of the 15 SOAs</w:t>
      </w:r>
      <w:r w:rsidR="00593E8F">
        <w:rPr>
          <w:rFonts w:ascii="Times New Roman" w:hAnsi="Times New Roman"/>
          <w:lang w:val="en-GB"/>
        </w:rPr>
        <w:t xml:space="preserve">, randomly </w:t>
      </w:r>
      <w:proofErr w:type="gramStart"/>
      <w:r w:rsidR="00593E8F">
        <w:rPr>
          <w:rFonts w:ascii="Times New Roman" w:hAnsi="Times New Roman"/>
          <w:lang w:val="en-GB"/>
        </w:rPr>
        <w:t>intermixing</w:t>
      </w:r>
      <w:proofErr w:type="gramEnd"/>
      <w:r w:rsidR="00593E8F">
        <w:rPr>
          <w:rFonts w:ascii="Times New Roman" w:hAnsi="Times New Roman"/>
          <w:lang w:val="en-GB"/>
        </w:rPr>
        <w:t xml:space="preserve"> all the different kinds of trials</w:t>
      </w:r>
      <w:r>
        <w:rPr>
          <w:rFonts w:ascii="Times New Roman" w:hAnsi="Times New Roman"/>
          <w:lang w:val="en-GB"/>
        </w:rPr>
        <w:t xml:space="preserve">. </w:t>
      </w:r>
    </w:p>
    <w:p w14:paraId="5B5FB283" w14:textId="77777777" w:rsidR="0040272B" w:rsidRPr="00A14E0F" w:rsidRDefault="0040272B" w:rsidP="00352855">
      <w:pPr>
        <w:widowControl w:val="0"/>
        <w:autoSpaceDE w:val="0"/>
        <w:autoSpaceDN w:val="0"/>
        <w:adjustRightInd w:val="0"/>
        <w:spacing w:after="0"/>
        <w:rPr>
          <w:rFonts w:ascii="Times New Roman" w:hAnsi="Times New Roman"/>
          <w:lang w:val="en-GB"/>
        </w:rPr>
      </w:pPr>
    </w:p>
    <w:p w14:paraId="4E24257E" w14:textId="4C269566" w:rsidR="00731442" w:rsidRPr="00A14E0F" w:rsidRDefault="0040272B" w:rsidP="00A14E0F">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sidRPr="00731442">
        <w:rPr>
          <w:rFonts w:ascii="Times New Roman" w:hAnsi="Times New Roman" w:cs="Times New Roman"/>
        </w:rPr>
        <w:t xml:space="preserve">A critical factor is that the participant does not know where the dots </w:t>
      </w:r>
      <w:r w:rsidR="00731442" w:rsidRPr="00731442">
        <w:rPr>
          <w:rFonts w:ascii="Times New Roman" w:hAnsi="Times New Roman" w:cs="Times New Roman"/>
        </w:rPr>
        <w:t>will</w:t>
      </w:r>
      <w:r w:rsidRPr="00731442">
        <w:rPr>
          <w:rFonts w:ascii="Times New Roman" w:hAnsi="Times New Roman" w:cs="Times New Roman"/>
        </w:rPr>
        <w:t xml:space="preserve"> appear</w:t>
      </w:r>
      <w:r w:rsidR="00731442" w:rsidRPr="00731442">
        <w:rPr>
          <w:rFonts w:ascii="Times New Roman" w:hAnsi="Times New Roman" w:cs="Times New Roman"/>
        </w:rPr>
        <w:t xml:space="preserve"> in each trial</w:t>
      </w:r>
      <w:r w:rsidR="00731442">
        <w:rPr>
          <w:rFonts w:ascii="Times New Roman" w:hAnsi="Times New Roman" w:cs="Times New Roman"/>
        </w:rPr>
        <w:t xml:space="preserve">, so be sure that the dots are appearing unpredictably from trial to trial. </w:t>
      </w:r>
    </w:p>
    <w:p w14:paraId="4E703F1C" w14:textId="77777777" w:rsidR="00731442" w:rsidRPr="00A14E0F" w:rsidRDefault="00731442" w:rsidP="00352855">
      <w:pPr>
        <w:widowControl w:val="0"/>
        <w:autoSpaceDE w:val="0"/>
        <w:autoSpaceDN w:val="0"/>
        <w:adjustRightInd w:val="0"/>
        <w:spacing w:after="0"/>
        <w:rPr>
          <w:rFonts w:ascii="Times New Roman" w:hAnsi="Times New Roman" w:cs="Times New Roman"/>
        </w:rPr>
      </w:pPr>
    </w:p>
    <w:p w14:paraId="646B7A85" w14:textId="77777777" w:rsidR="00806D97" w:rsidRPr="00402F24" w:rsidRDefault="00806D97" w:rsidP="00A14E0F">
      <w:pPr>
        <w:pStyle w:val="ListParagraph"/>
        <w:widowControl w:val="0"/>
        <w:autoSpaceDE w:val="0"/>
        <w:autoSpaceDN w:val="0"/>
        <w:adjustRightInd w:val="0"/>
        <w:spacing w:after="0"/>
        <w:ind w:left="1440"/>
        <w:contextualSpacing w:val="0"/>
        <w:rPr>
          <w:rFonts w:ascii="Times New Roman" w:hAnsi="Times New Roman"/>
          <w:lang w:val="en-GB"/>
        </w:rPr>
      </w:pPr>
    </w:p>
    <w:p w14:paraId="1EF2B154" w14:textId="65DE66E0" w:rsidR="002839D5" w:rsidRDefault="002839D5" w:rsidP="00402F24">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Be sure</w:t>
      </w:r>
      <w:r w:rsidR="00282B58">
        <w:rPr>
          <w:rFonts w:ascii="Times New Roman" w:hAnsi="Times New Roman"/>
          <w:lang w:val="en-GB"/>
        </w:rPr>
        <w:t xml:space="preserve"> that</w:t>
      </w:r>
      <w:r>
        <w:rPr>
          <w:rFonts w:ascii="Times New Roman" w:hAnsi="Times New Roman"/>
          <w:lang w:val="en-GB"/>
        </w:rPr>
        <w:t xml:space="preserve"> the experimental program outputs sufficient information about each </w:t>
      </w:r>
      <w:r>
        <w:rPr>
          <w:rFonts w:ascii="Times New Roman" w:hAnsi="Times New Roman"/>
          <w:lang w:val="en-GB"/>
        </w:rPr>
        <w:lastRenderedPageBreak/>
        <w:t xml:space="preserve">trial to allow you to </w:t>
      </w:r>
      <w:proofErr w:type="spellStart"/>
      <w:r>
        <w:rPr>
          <w:rFonts w:ascii="Times New Roman" w:hAnsi="Times New Roman"/>
          <w:lang w:val="en-GB"/>
        </w:rPr>
        <w:t>analy</w:t>
      </w:r>
      <w:r w:rsidR="00F74AAA">
        <w:rPr>
          <w:rFonts w:ascii="Times New Roman" w:hAnsi="Times New Roman"/>
          <w:lang w:val="en-GB"/>
        </w:rPr>
        <w:t>z</w:t>
      </w:r>
      <w:r>
        <w:rPr>
          <w:rFonts w:ascii="Times New Roman" w:hAnsi="Times New Roman"/>
          <w:lang w:val="en-GB"/>
        </w:rPr>
        <w:t>e</w:t>
      </w:r>
      <w:proofErr w:type="spellEnd"/>
      <w:r>
        <w:rPr>
          <w:rFonts w:ascii="Times New Roman" w:hAnsi="Times New Roman"/>
          <w:lang w:val="en-GB"/>
        </w:rPr>
        <w:t xml:space="preserve"> the results later. The relevant information for each trial is: the trial number, the SOA on that trial, the shape shown between the mask, and the shape </w:t>
      </w:r>
      <w:r w:rsidR="00BD163C">
        <w:rPr>
          <w:rFonts w:ascii="Times New Roman" w:hAnsi="Times New Roman"/>
          <w:lang w:val="en-GB"/>
        </w:rPr>
        <w:t>response given</w:t>
      </w:r>
      <w:r>
        <w:rPr>
          <w:rFonts w:ascii="Times New Roman" w:hAnsi="Times New Roman"/>
          <w:lang w:val="en-GB"/>
        </w:rPr>
        <w:t xml:space="preserve"> by the participant. </w:t>
      </w:r>
    </w:p>
    <w:p w14:paraId="08FE4D66"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95BCFC6" w14:textId="7361AFB1" w:rsidR="002839D5" w:rsidRDefault="00606AE5" w:rsidP="00402F24">
      <w:pPr>
        <w:pStyle w:val="ListParagraph"/>
        <w:widowControl w:val="0"/>
        <w:numPr>
          <w:ilvl w:val="0"/>
          <w:numId w:val="1"/>
        </w:numPr>
        <w:autoSpaceDE w:val="0"/>
        <w:autoSpaceDN w:val="0"/>
        <w:adjustRightInd w:val="0"/>
        <w:spacing w:after="0"/>
        <w:contextualSpacing w:val="0"/>
        <w:rPr>
          <w:rFonts w:ascii="Times New Roman" w:hAnsi="Times New Roman"/>
          <w:b/>
          <w:lang w:val="en-GB"/>
        </w:rPr>
      </w:pPr>
      <w:r>
        <w:rPr>
          <w:rFonts w:ascii="Times New Roman" w:hAnsi="Times New Roman"/>
          <w:b/>
          <w:lang w:val="en-GB"/>
        </w:rPr>
        <w:t>Running the E</w:t>
      </w:r>
      <w:r w:rsidR="002839D5" w:rsidRPr="00606AE5">
        <w:rPr>
          <w:rFonts w:ascii="Times New Roman" w:hAnsi="Times New Roman"/>
          <w:b/>
          <w:lang w:val="en-GB"/>
        </w:rPr>
        <w:t>xperiment</w:t>
      </w:r>
    </w:p>
    <w:p w14:paraId="7B0BC1C0" w14:textId="77777777" w:rsidR="00806D97" w:rsidRPr="00402F24" w:rsidRDefault="00806D97" w:rsidP="00402F24">
      <w:pPr>
        <w:widowControl w:val="0"/>
        <w:autoSpaceDE w:val="0"/>
        <w:autoSpaceDN w:val="0"/>
        <w:adjustRightInd w:val="0"/>
        <w:spacing w:after="0"/>
        <w:rPr>
          <w:rFonts w:ascii="Times New Roman" w:hAnsi="Times New Roman"/>
          <w:b/>
          <w:lang w:val="en-GB"/>
        </w:rPr>
      </w:pPr>
    </w:p>
    <w:p w14:paraId="6691A54B" w14:textId="19932C09" w:rsidR="002839D5" w:rsidRDefault="002839D5" w:rsidP="00402F24">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To run this experiment, you’ll want to recruit 10 participants, testing each individually in a quiet room. </w:t>
      </w:r>
    </w:p>
    <w:p w14:paraId="12434BDF"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072A791" w14:textId="43AC5FCE" w:rsidR="002839D5" w:rsidRDefault="002839D5" w:rsidP="00402F24">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When a participant arrives for the experiment, seat them 60 cm away from the monitor </w:t>
      </w:r>
      <w:r w:rsidR="00E502C9">
        <w:rPr>
          <w:rFonts w:ascii="Times New Roman" w:hAnsi="Times New Roman"/>
          <w:lang w:val="en-GB"/>
        </w:rPr>
        <w:t>of</w:t>
      </w:r>
      <w:r>
        <w:rPr>
          <w:rFonts w:ascii="Times New Roman" w:hAnsi="Times New Roman"/>
          <w:lang w:val="en-GB"/>
        </w:rPr>
        <w:t xml:space="preserve"> the testing computer. </w:t>
      </w:r>
    </w:p>
    <w:p w14:paraId="744BB9BB"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84E53F2" w14:textId="552EBE88" w:rsidR="002839D5" w:rsidRDefault="002839D5" w:rsidP="00402F24">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The image on the screen should be of a target display with a mask. Use this image to explain the instructions as follows:</w:t>
      </w:r>
    </w:p>
    <w:p w14:paraId="2EB7C119"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173E8987" w14:textId="55737AAF" w:rsidR="002839D5" w:rsidRDefault="002839D5" w:rsidP="00402F24">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“In each trial of this experiment you will see a ring of shapes, like the one shown here [pointing]. Additionally, you will see four dots, like the ones here. Sometimes, they will overlap, as in this image. But sometimes, one might precede the other. Regardless of their order of appearance</w:t>
      </w:r>
      <w:r w:rsidR="00F74AAA">
        <w:rPr>
          <w:rFonts w:ascii="Times New Roman" w:hAnsi="Times New Roman"/>
          <w:lang w:val="en-GB"/>
        </w:rPr>
        <w:t>,</w:t>
      </w:r>
      <w:r>
        <w:rPr>
          <w:rFonts w:ascii="Times New Roman" w:hAnsi="Times New Roman"/>
          <w:lang w:val="en-GB"/>
        </w:rPr>
        <w:t xml:space="preserve"> your task is simply to try to see and remember the shape that appears in the space between those four dots. Does this make sense?”</w:t>
      </w:r>
    </w:p>
    <w:p w14:paraId="7AEA3732" w14:textId="77777777" w:rsidR="00806D97" w:rsidRPr="00402F24" w:rsidRDefault="00806D97" w:rsidP="00402F24">
      <w:pPr>
        <w:widowControl w:val="0"/>
        <w:autoSpaceDE w:val="0"/>
        <w:autoSpaceDN w:val="0"/>
        <w:adjustRightInd w:val="0"/>
        <w:spacing w:after="0"/>
        <w:rPr>
          <w:rFonts w:ascii="Times New Roman" w:hAnsi="Times New Roman"/>
          <w:lang w:val="en-GB"/>
        </w:rPr>
      </w:pPr>
    </w:p>
    <w:p w14:paraId="09A91BBF" w14:textId="299CD82A" w:rsidR="002839D5" w:rsidRDefault="002839D5" w:rsidP="00402F24">
      <w:pPr>
        <w:pStyle w:val="ListParagraph"/>
        <w:widowControl w:val="0"/>
        <w:numPr>
          <w:ilvl w:val="2"/>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“Great. Sometimes, it might feel hard—you might feel like you really don’t know the answer. Just guess in those cases. A few other things. Each trial will start with a display of just a cross, like the one in the middle, here. Before you start a trial, make sure you are fixating the cross, and try your best not to move your eyes. When you are ready, you’ll press the spacebar to start a trial.”</w:t>
      </w:r>
    </w:p>
    <w:p w14:paraId="7B2574D0" w14:textId="77777777" w:rsidR="00806D97" w:rsidRPr="00F74AAA" w:rsidRDefault="00806D97" w:rsidP="00F74AAA">
      <w:pPr>
        <w:widowControl w:val="0"/>
        <w:autoSpaceDE w:val="0"/>
        <w:autoSpaceDN w:val="0"/>
        <w:adjustRightInd w:val="0"/>
        <w:spacing w:after="0"/>
        <w:rPr>
          <w:rFonts w:ascii="Times New Roman" w:hAnsi="Times New Roman"/>
          <w:lang w:val="en-GB"/>
        </w:rPr>
      </w:pPr>
    </w:p>
    <w:p w14:paraId="1BC16A7B" w14:textId="41C8BC57" w:rsidR="002839D5" w:rsidRDefault="002839D5" w:rsidP="00F74AAA">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After explaining the instructions to the participant, start the experiment, and observe the participant for four or five trials to make sure they have understood the instructions. Then leave them to complete the experiment. </w:t>
      </w:r>
    </w:p>
    <w:p w14:paraId="2F234B8E" w14:textId="77777777" w:rsidR="00806D97" w:rsidRPr="00F74AAA" w:rsidRDefault="00806D97" w:rsidP="00F74AAA">
      <w:pPr>
        <w:widowControl w:val="0"/>
        <w:autoSpaceDE w:val="0"/>
        <w:autoSpaceDN w:val="0"/>
        <w:adjustRightInd w:val="0"/>
        <w:spacing w:after="0"/>
        <w:rPr>
          <w:rFonts w:ascii="Times New Roman" w:hAnsi="Times New Roman"/>
          <w:lang w:val="en-GB"/>
        </w:rPr>
      </w:pPr>
    </w:p>
    <w:p w14:paraId="661EAC66" w14:textId="699BEEB4" w:rsidR="002839D5" w:rsidRPr="00F74AAA" w:rsidRDefault="002839D5" w:rsidP="00F74AAA">
      <w:pPr>
        <w:pStyle w:val="ListParagraph"/>
        <w:widowControl w:val="0"/>
        <w:numPr>
          <w:ilvl w:val="0"/>
          <w:numId w:val="1"/>
        </w:numPr>
        <w:autoSpaceDE w:val="0"/>
        <w:autoSpaceDN w:val="0"/>
        <w:adjustRightInd w:val="0"/>
        <w:spacing w:after="0"/>
        <w:contextualSpacing w:val="0"/>
        <w:rPr>
          <w:rFonts w:ascii="Times New Roman" w:hAnsi="Times New Roman"/>
          <w:lang w:val="en-GB"/>
        </w:rPr>
      </w:pPr>
      <w:proofErr w:type="spellStart"/>
      <w:r>
        <w:rPr>
          <w:rFonts w:ascii="Times New Roman" w:hAnsi="Times New Roman"/>
          <w:b/>
          <w:lang w:val="en-GB"/>
        </w:rPr>
        <w:t>Analyzing</w:t>
      </w:r>
      <w:proofErr w:type="spellEnd"/>
      <w:r>
        <w:rPr>
          <w:rFonts w:ascii="Times New Roman" w:hAnsi="Times New Roman"/>
          <w:b/>
          <w:lang w:val="en-GB"/>
        </w:rPr>
        <w:t xml:space="preserve"> the Results</w:t>
      </w:r>
    </w:p>
    <w:p w14:paraId="3FF660DF" w14:textId="77777777" w:rsidR="00806D97" w:rsidRPr="00F74AAA" w:rsidRDefault="00806D97" w:rsidP="00F74AAA">
      <w:pPr>
        <w:widowControl w:val="0"/>
        <w:autoSpaceDE w:val="0"/>
        <w:autoSpaceDN w:val="0"/>
        <w:adjustRightInd w:val="0"/>
        <w:spacing w:after="0"/>
        <w:rPr>
          <w:rFonts w:ascii="Times New Roman" w:hAnsi="Times New Roman"/>
          <w:lang w:val="en-GB"/>
        </w:rPr>
      </w:pPr>
    </w:p>
    <w:p w14:paraId="4CEE360A" w14:textId="011D9E73" w:rsidR="002839D5" w:rsidRDefault="002839D5" w:rsidP="00F74AAA">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To </w:t>
      </w:r>
      <w:proofErr w:type="spellStart"/>
      <w:r>
        <w:rPr>
          <w:rFonts w:ascii="Times New Roman" w:hAnsi="Times New Roman"/>
          <w:lang w:val="en-GB"/>
        </w:rPr>
        <w:t>analy</w:t>
      </w:r>
      <w:r w:rsidR="00F74AAA">
        <w:rPr>
          <w:rFonts w:ascii="Times New Roman" w:hAnsi="Times New Roman"/>
          <w:lang w:val="en-GB"/>
        </w:rPr>
        <w:t>z</w:t>
      </w:r>
      <w:r>
        <w:rPr>
          <w:rFonts w:ascii="Times New Roman" w:hAnsi="Times New Roman"/>
          <w:lang w:val="en-GB"/>
        </w:rPr>
        <w:t>e</w:t>
      </w:r>
      <w:proofErr w:type="spellEnd"/>
      <w:r>
        <w:rPr>
          <w:rFonts w:ascii="Times New Roman" w:hAnsi="Times New Roman"/>
          <w:lang w:val="en-GB"/>
        </w:rPr>
        <w:t xml:space="preserve"> the result</w:t>
      </w:r>
      <w:r w:rsidR="00145FF7">
        <w:rPr>
          <w:rFonts w:ascii="Times New Roman" w:hAnsi="Times New Roman"/>
          <w:lang w:val="en-GB"/>
        </w:rPr>
        <w:t>s, you’ll first want to compute</w:t>
      </w:r>
      <w:r>
        <w:rPr>
          <w:rFonts w:ascii="Times New Roman" w:hAnsi="Times New Roman"/>
          <w:lang w:val="en-GB"/>
        </w:rPr>
        <w:t xml:space="preserve"> response accuracy individually for each subject</w:t>
      </w:r>
      <w:r w:rsidR="00B87506">
        <w:rPr>
          <w:rFonts w:ascii="Times New Roman" w:hAnsi="Times New Roman"/>
          <w:lang w:val="en-GB"/>
        </w:rPr>
        <w:t xml:space="preserve"> and SOA. </w:t>
      </w:r>
    </w:p>
    <w:p w14:paraId="5956EAD0" w14:textId="77777777" w:rsidR="00806D97" w:rsidRPr="00F74AAA" w:rsidRDefault="00806D97" w:rsidP="00F74AAA">
      <w:pPr>
        <w:widowControl w:val="0"/>
        <w:autoSpaceDE w:val="0"/>
        <w:autoSpaceDN w:val="0"/>
        <w:adjustRightInd w:val="0"/>
        <w:spacing w:after="0"/>
        <w:rPr>
          <w:rFonts w:ascii="Times New Roman" w:hAnsi="Times New Roman"/>
          <w:lang w:val="en-GB"/>
        </w:rPr>
      </w:pPr>
    </w:p>
    <w:p w14:paraId="1959BE2D" w14:textId="312212A7" w:rsidR="00724065" w:rsidRDefault="00B87506" w:rsidP="00F74AAA">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Next, you can average together response accuracy by SOA, across subjects. </w:t>
      </w:r>
    </w:p>
    <w:p w14:paraId="634DE1EB" w14:textId="77777777" w:rsidR="00806D97" w:rsidRPr="00F74AAA" w:rsidRDefault="00806D97" w:rsidP="00F74AAA">
      <w:pPr>
        <w:widowControl w:val="0"/>
        <w:autoSpaceDE w:val="0"/>
        <w:autoSpaceDN w:val="0"/>
        <w:adjustRightInd w:val="0"/>
        <w:spacing w:after="0"/>
        <w:rPr>
          <w:rFonts w:ascii="Times New Roman" w:hAnsi="Times New Roman"/>
          <w:lang w:val="en-GB"/>
        </w:rPr>
      </w:pPr>
    </w:p>
    <w:p w14:paraId="42BFED7A" w14:textId="36F59353" w:rsidR="00B87506" w:rsidRDefault="00724065" w:rsidP="00F74AAA">
      <w:pPr>
        <w:pStyle w:val="ListParagraph"/>
        <w:widowControl w:val="0"/>
        <w:numPr>
          <w:ilvl w:val="1"/>
          <w:numId w:val="1"/>
        </w:numPr>
        <w:autoSpaceDE w:val="0"/>
        <w:autoSpaceDN w:val="0"/>
        <w:adjustRightInd w:val="0"/>
        <w:spacing w:after="0"/>
        <w:contextualSpacing w:val="0"/>
        <w:rPr>
          <w:rFonts w:ascii="Times New Roman" w:hAnsi="Times New Roman"/>
          <w:lang w:val="en-GB"/>
        </w:rPr>
      </w:pPr>
      <w:r>
        <w:rPr>
          <w:rFonts w:ascii="Times New Roman" w:hAnsi="Times New Roman"/>
          <w:lang w:val="en-GB"/>
        </w:rPr>
        <w:t xml:space="preserve">To determine whether there is a significant effect of SOA on performance, perform </w:t>
      </w:r>
      <w:r w:rsidR="009C5D76">
        <w:rPr>
          <w:rFonts w:ascii="Times New Roman" w:hAnsi="Times New Roman"/>
          <w:lang w:val="en-GB"/>
        </w:rPr>
        <w:t>a repeated measures ANOVA on accuracy as a function of SOA</w:t>
      </w:r>
      <w:r>
        <w:rPr>
          <w:rFonts w:ascii="Times New Roman" w:hAnsi="Times New Roman"/>
          <w:lang w:val="en-GB"/>
        </w:rPr>
        <w:t xml:space="preserve"> using MATLAB or a statistical package such as SPSS.</w:t>
      </w:r>
      <w:r w:rsidR="009C5D76">
        <w:rPr>
          <w:rFonts w:ascii="Times New Roman" w:hAnsi="Times New Roman"/>
          <w:lang w:val="en-GB"/>
        </w:rPr>
        <w:t xml:space="preserve"> </w:t>
      </w:r>
    </w:p>
    <w:p w14:paraId="7492F0A6" w14:textId="77777777" w:rsidR="00806D97" w:rsidRPr="00F74AAA" w:rsidRDefault="00806D97" w:rsidP="00F74AAA">
      <w:pPr>
        <w:widowControl w:val="0"/>
        <w:autoSpaceDE w:val="0"/>
        <w:autoSpaceDN w:val="0"/>
        <w:adjustRightInd w:val="0"/>
        <w:spacing w:after="0"/>
        <w:rPr>
          <w:rFonts w:ascii="Times New Roman" w:hAnsi="Times New Roman"/>
          <w:lang w:val="en-GB"/>
        </w:rPr>
      </w:pPr>
    </w:p>
    <w:p w14:paraId="0973A1E1" w14:textId="430508A5" w:rsidR="00764970" w:rsidRDefault="00C06C9C" w:rsidP="00212EBC">
      <w:pPr>
        <w:widowControl w:val="0"/>
        <w:autoSpaceDE w:val="0"/>
        <w:autoSpaceDN w:val="0"/>
        <w:adjustRightInd w:val="0"/>
        <w:spacing w:after="0"/>
        <w:outlineLvl w:val="0"/>
        <w:rPr>
          <w:rFonts w:ascii="Times New Roman" w:hAnsi="Times New Roman"/>
          <w:b/>
          <w:sz w:val="28"/>
          <w:szCs w:val="28"/>
          <w:lang w:val="en-GB"/>
        </w:rPr>
      </w:pPr>
      <w:r w:rsidRPr="00606AE5">
        <w:rPr>
          <w:rFonts w:ascii="Times New Roman" w:hAnsi="Times New Roman"/>
          <w:b/>
          <w:sz w:val="28"/>
          <w:szCs w:val="28"/>
          <w:lang w:val="en-GB"/>
        </w:rPr>
        <w:t>Representative Result</w:t>
      </w:r>
    </w:p>
    <w:p w14:paraId="4517841C" w14:textId="77777777" w:rsidR="00806D97" w:rsidRPr="00606AE5" w:rsidRDefault="00806D97" w:rsidP="00F74AAA">
      <w:pPr>
        <w:widowControl w:val="0"/>
        <w:autoSpaceDE w:val="0"/>
        <w:autoSpaceDN w:val="0"/>
        <w:adjustRightInd w:val="0"/>
        <w:spacing w:after="0"/>
        <w:rPr>
          <w:rFonts w:ascii="Times New Roman" w:hAnsi="Times New Roman"/>
          <w:b/>
          <w:sz w:val="28"/>
          <w:szCs w:val="28"/>
          <w:lang w:val="en-GB"/>
        </w:rPr>
      </w:pPr>
    </w:p>
    <w:p w14:paraId="0621AA07" w14:textId="6854576D" w:rsidR="009C5D76" w:rsidRDefault="00BC365D" w:rsidP="00F74AAA">
      <w:pPr>
        <w:widowControl w:val="0"/>
        <w:autoSpaceDE w:val="0"/>
        <w:autoSpaceDN w:val="0"/>
        <w:adjustRightInd w:val="0"/>
        <w:spacing w:after="0"/>
        <w:rPr>
          <w:rFonts w:ascii="Times New Roman" w:hAnsi="Times New Roman"/>
          <w:lang w:val="en-GB"/>
        </w:rPr>
      </w:pPr>
      <w:r>
        <w:rPr>
          <w:rFonts w:ascii="Times New Roman" w:hAnsi="Times New Roman"/>
          <w:b/>
          <w:lang w:val="en-GB"/>
        </w:rPr>
        <w:lastRenderedPageBreak/>
        <w:t xml:space="preserve">Figure </w:t>
      </w:r>
      <w:r w:rsidR="00A44721">
        <w:rPr>
          <w:rFonts w:ascii="Times New Roman" w:hAnsi="Times New Roman"/>
          <w:b/>
          <w:lang w:val="en-GB"/>
        </w:rPr>
        <w:t>6</w:t>
      </w:r>
      <w:r w:rsidR="00DD3173">
        <w:rPr>
          <w:rFonts w:ascii="Times New Roman" w:hAnsi="Times New Roman"/>
          <w:b/>
          <w:lang w:val="en-GB"/>
        </w:rPr>
        <w:t xml:space="preserve"> </w:t>
      </w:r>
      <w:r w:rsidR="00DD3173">
        <w:rPr>
          <w:rFonts w:ascii="Times New Roman" w:hAnsi="Times New Roman"/>
          <w:lang w:val="en-GB"/>
        </w:rPr>
        <w:t xml:space="preserve">graphs average response accuracy across participants as a function of SOA. </w:t>
      </w:r>
      <w:r w:rsidR="00D73B63">
        <w:rPr>
          <w:rFonts w:ascii="Times New Roman" w:hAnsi="Times New Roman"/>
          <w:lang w:val="en-GB"/>
        </w:rPr>
        <w:t xml:space="preserve">As the graph should make clear, an ANOVA analysing these results would probably show a significant effect of SOA. What kind of effect does it show? It appears that with very large SOAs, negative or positive, the mask does nothing—performance in the task is very good. When separated by 150 or 300 </w:t>
      </w:r>
      <w:proofErr w:type="spellStart"/>
      <w:r w:rsidR="00D73B63">
        <w:rPr>
          <w:rFonts w:ascii="Times New Roman" w:hAnsi="Times New Roman"/>
          <w:lang w:val="en-GB"/>
        </w:rPr>
        <w:t>ms</w:t>
      </w:r>
      <w:proofErr w:type="spellEnd"/>
      <w:r w:rsidR="00D73B63">
        <w:rPr>
          <w:rFonts w:ascii="Times New Roman" w:hAnsi="Times New Roman"/>
          <w:lang w:val="en-GB"/>
        </w:rPr>
        <w:t xml:space="preserve">, the mask and the target stimulus are really just separate events. But these are critical conditions because they show that the target shapes can be perceived, even related to the position of the four dots, in the 30 </w:t>
      </w:r>
      <w:proofErr w:type="spellStart"/>
      <w:r w:rsidR="00D73B63">
        <w:rPr>
          <w:rFonts w:ascii="Times New Roman" w:hAnsi="Times New Roman"/>
          <w:lang w:val="en-GB"/>
        </w:rPr>
        <w:t>ms</w:t>
      </w:r>
      <w:proofErr w:type="spellEnd"/>
      <w:r w:rsidR="00D73B63">
        <w:rPr>
          <w:rFonts w:ascii="Times New Roman" w:hAnsi="Times New Roman"/>
          <w:lang w:val="en-GB"/>
        </w:rPr>
        <w:t xml:space="preserve"> of exposure. In other words, they show that there is nothing inherently too fast about these presentation times. Similarly, with negative SOAs, performance is mostly pretty good. These are trials in which the mask precedes the target stimulus. Even with an SOA of -10 and 0, performance is 50% or better, and the mask and stimulus overlap during these SOAs for 20 to 30 </w:t>
      </w:r>
      <w:proofErr w:type="spellStart"/>
      <w:r w:rsidR="00D73B63">
        <w:rPr>
          <w:rFonts w:ascii="Times New Roman" w:hAnsi="Times New Roman"/>
          <w:lang w:val="en-GB"/>
        </w:rPr>
        <w:t>ms</w:t>
      </w:r>
      <w:proofErr w:type="spellEnd"/>
      <w:r w:rsidR="00D73B63">
        <w:rPr>
          <w:rFonts w:ascii="Times New Roman" w:hAnsi="Times New Roman"/>
          <w:lang w:val="en-GB"/>
        </w:rPr>
        <w:t xml:space="preserve">. </w:t>
      </w:r>
    </w:p>
    <w:p w14:paraId="3233F346" w14:textId="77777777" w:rsidR="00806D97" w:rsidRDefault="00806D97" w:rsidP="00F74AAA">
      <w:pPr>
        <w:widowControl w:val="0"/>
        <w:autoSpaceDE w:val="0"/>
        <w:autoSpaceDN w:val="0"/>
        <w:adjustRightInd w:val="0"/>
        <w:spacing w:after="0"/>
        <w:rPr>
          <w:rFonts w:ascii="Times New Roman" w:hAnsi="Times New Roman"/>
          <w:lang w:val="en-GB"/>
        </w:rPr>
      </w:pPr>
    </w:p>
    <w:p w14:paraId="05322022" w14:textId="06AACC8A" w:rsidR="00D73B63" w:rsidRDefault="00D73B63" w:rsidP="00F74AAA">
      <w:pPr>
        <w:widowControl w:val="0"/>
        <w:autoSpaceDE w:val="0"/>
        <w:autoSpaceDN w:val="0"/>
        <w:adjustRightInd w:val="0"/>
        <w:spacing w:after="0"/>
        <w:rPr>
          <w:rFonts w:ascii="Times New Roman" w:hAnsi="Times New Roman"/>
          <w:lang w:val="en-GB"/>
        </w:rPr>
      </w:pPr>
      <w:r>
        <w:rPr>
          <w:rFonts w:ascii="Times New Roman" w:hAnsi="Times New Roman"/>
          <w:lang w:val="en-GB"/>
        </w:rPr>
        <w:t xml:space="preserve">The critical SOAs are the ones between 10 and 90 </w:t>
      </w:r>
      <w:proofErr w:type="spellStart"/>
      <w:proofErr w:type="gramStart"/>
      <w:r>
        <w:rPr>
          <w:rFonts w:ascii="Times New Roman" w:hAnsi="Times New Roman"/>
          <w:lang w:val="en-GB"/>
        </w:rPr>
        <w:t>ms</w:t>
      </w:r>
      <w:proofErr w:type="spellEnd"/>
      <w:proofErr w:type="gramEnd"/>
      <w:r>
        <w:rPr>
          <w:rFonts w:ascii="Times New Roman" w:hAnsi="Times New Roman"/>
          <w:lang w:val="en-GB"/>
        </w:rPr>
        <w:t>. At these SOAs</w:t>
      </w:r>
      <w:r w:rsidR="00AB5AB3">
        <w:rPr>
          <w:rFonts w:ascii="Times New Roman" w:hAnsi="Times New Roman"/>
          <w:lang w:val="en-GB"/>
        </w:rPr>
        <w:t>,</w:t>
      </w:r>
      <w:r>
        <w:rPr>
          <w:rFonts w:ascii="Times New Roman" w:hAnsi="Times New Roman"/>
          <w:lang w:val="en-GB"/>
        </w:rPr>
        <w:t xml:space="preserve"> performance is very</w:t>
      </w:r>
      <w:r w:rsidR="00F62D66">
        <w:rPr>
          <w:rFonts w:ascii="Times New Roman" w:hAnsi="Times New Roman"/>
          <w:lang w:val="en-GB"/>
        </w:rPr>
        <w:t xml:space="preserve"> bad, dropping as low as chance—what someone would do if they were just guessing. </w:t>
      </w:r>
      <w:r w:rsidR="003556DB">
        <w:rPr>
          <w:rFonts w:ascii="Times New Roman" w:hAnsi="Times New Roman"/>
          <w:lang w:val="en-GB"/>
        </w:rPr>
        <w:t xml:space="preserve">Performance at these SOAs demonstrates that Object Substitution Masking is taking place. Why? </w:t>
      </w:r>
    </w:p>
    <w:p w14:paraId="0E089AC0" w14:textId="77777777" w:rsidR="00806D97" w:rsidRDefault="00806D97" w:rsidP="00F74AAA">
      <w:pPr>
        <w:widowControl w:val="0"/>
        <w:autoSpaceDE w:val="0"/>
        <w:autoSpaceDN w:val="0"/>
        <w:adjustRightInd w:val="0"/>
        <w:spacing w:after="0"/>
        <w:rPr>
          <w:rFonts w:ascii="Times New Roman" w:hAnsi="Times New Roman"/>
          <w:lang w:val="en-GB"/>
        </w:rPr>
      </w:pPr>
    </w:p>
    <w:p w14:paraId="19C2112B" w14:textId="143DF037" w:rsidR="00806D97" w:rsidRPr="00D73B63" w:rsidRDefault="003556DB" w:rsidP="00F74AAA">
      <w:pPr>
        <w:widowControl w:val="0"/>
        <w:autoSpaceDE w:val="0"/>
        <w:autoSpaceDN w:val="0"/>
        <w:adjustRightInd w:val="0"/>
        <w:spacing w:after="0"/>
        <w:rPr>
          <w:rFonts w:ascii="Times New Roman" w:hAnsi="Times New Roman"/>
          <w:lang w:val="en-GB"/>
        </w:rPr>
      </w:pPr>
      <w:r>
        <w:rPr>
          <w:rFonts w:ascii="Times New Roman" w:hAnsi="Times New Roman"/>
          <w:lang w:val="en-GB"/>
        </w:rPr>
        <w:t>Remember that the four dots do not overlap or cover up any of the masked shape. But the space that the</w:t>
      </w:r>
      <w:r w:rsidR="00AB5AB3">
        <w:rPr>
          <w:rFonts w:ascii="Times New Roman" w:hAnsi="Times New Roman"/>
          <w:lang w:val="en-GB"/>
        </w:rPr>
        <w:t>y</w:t>
      </w:r>
      <w:r>
        <w:rPr>
          <w:rFonts w:ascii="Times New Roman" w:hAnsi="Times New Roman"/>
          <w:lang w:val="en-GB"/>
        </w:rPr>
        <w:t xml:space="preserve"> surround entirely includes the shape. The explanation for this phenomenon is that for a stimulus to be perceived consciously it needs to do more than just stimulate the retina; it needs to be processed and reprocessed. Conscious perception is something that takes time for our brains to create. The four dots appearing to surround a position that was just occupied serve to effectively confuse the brain; they halt the reprocessing of the original stimulus that would be necessary for it to make it into conscious awareness. </w:t>
      </w:r>
    </w:p>
    <w:p w14:paraId="44306080" w14:textId="77777777" w:rsidR="004C398B" w:rsidRDefault="004C398B" w:rsidP="00212EBC">
      <w:pPr>
        <w:widowControl w:val="0"/>
        <w:autoSpaceDE w:val="0"/>
        <w:autoSpaceDN w:val="0"/>
        <w:adjustRightInd w:val="0"/>
        <w:spacing w:after="0"/>
        <w:outlineLvl w:val="0"/>
        <w:rPr>
          <w:ins w:id="2" w:author="Jonathan Flombaum" w:date="2016-02-01T21:28:00Z"/>
          <w:rFonts w:ascii="Times New Roman" w:hAnsi="Times New Roman"/>
          <w:b/>
          <w:sz w:val="28"/>
          <w:szCs w:val="28"/>
          <w:lang w:val="en-GB"/>
        </w:rPr>
      </w:pPr>
    </w:p>
    <w:p w14:paraId="2D5E6AD3" w14:textId="1A34F77F" w:rsidR="00F97E74" w:rsidRDefault="00F97E74" w:rsidP="00212EBC">
      <w:pPr>
        <w:widowControl w:val="0"/>
        <w:autoSpaceDE w:val="0"/>
        <w:autoSpaceDN w:val="0"/>
        <w:adjustRightInd w:val="0"/>
        <w:spacing w:after="0"/>
        <w:outlineLvl w:val="0"/>
        <w:rPr>
          <w:rFonts w:ascii="Times New Roman" w:hAnsi="Times New Roman"/>
          <w:b/>
          <w:sz w:val="28"/>
          <w:szCs w:val="28"/>
          <w:lang w:val="en-GB"/>
        </w:rPr>
      </w:pPr>
      <w:commentRangeStart w:id="3"/>
      <w:r w:rsidRPr="00606AE5">
        <w:rPr>
          <w:rFonts w:ascii="Times New Roman" w:hAnsi="Times New Roman"/>
          <w:b/>
          <w:sz w:val="28"/>
          <w:szCs w:val="28"/>
          <w:lang w:val="en-GB"/>
        </w:rPr>
        <w:t>Applications</w:t>
      </w:r>
      <w:commentRangeEnd w:id="3"/>
      <w:r w:rsidR="00131577">
        <w:rPr>
          <w:rStyle w:val="CommentReference"/>
        </w:rPr>
        <w:commentReference w:id="3"/>
      </w:r>
    </w:p>
    <w:p w14:paraId="45195432" w14:textId="77777777" w:rsidR="00806D97" w:rsidRPr="00606AE5" w:rsidRDefault="00806D97" w:rsidP="00F74AAA">
      <w:pPr>
        <w:widowControl w:val="0"/>
        <w:autoSpaceDE w:val="0"/>
        <w:autoSpaceDN w:val="0"/>
        <w:adjustRightInd w:val="0"/>
        <w:spacing w:after="0"/>
        <w:rPr>
          <w:rFonts w:ascii="Times New Roman" w:hAnsi="Times New Roman"/>
          <w:b/>
          <w:sz w:val="28"/>
          <w:szCs w:val="28"/>
          <w:lang w:val="en-GB"/>
        </w:rPr>
      </w:pPr>
    </w:p>
    <w:p w14:paraId="7CC77CF4" w14:textId="0AD575BE" w:rsidR="00806D97" w:rsidRPr="00714163" w:rsidRDefault="00714163" w:rsidP="00F74AAA">
      <w:pPr>
        <w:widowControl w:val="0"/>
        <w:autoSpaceDE w:val="0"/>
        <w:autoSpaceDN w:val="0"/>
        <w:adjustRightInd w:val="0"/>
        <w:spacing w:after="0"/>
        <w:rPr>
          <w:rFonts w:ascii="Times New Roman" w:hAnsi="Times New Roman"/>
        </w:rPr>
      </w:pPr>
      <w:r>
        <w:rPr>
          <w:rFonts w:ascii="Times New Roman" w:hAnsi="Times New Roman"/>
          <w:lang w:val="en-GB"/>
        </w:rPr>
        <w:t xml:space="preserve">Among the many applications of Object Substitution </w:t>
      </w:r>
      <w:r w:rsidR="00D61895">
        <w:rPr>
          <w:rFonts w:ascii="Times New Roman" w:hAnsi="Times New Roman"/>
          <w:lang w:val="en-GB"/>
        </w:rPr>
        <w:t xml:space="preserve">Masking </w:t>
      </w:r>
      <w:r>
        <w:rPr>
          <w:rFonts w:ascii="Times New Roman" w:hAnsi="Times New Roman"/>
          <w:lang w:val="en-GB"/>
        </w:rPr>
        <w:t xml:space="preserve">in recent years are studies that have utilized it in conjunction with </w:t>
      </w:r>
      <w:r w:rsidR="00131577">
        <w:rPr>
          <w:rFonts w:ascii="Times New Roman" w:hAnsi="Times New Roman"/>
          <w:lang w:val="en-GB"/>
        </w:rPr>
        <w:t xml:space="preserve">neurophysiological </w:t>
      </w:r>
      <w:r>
        <w:rPr>
          <w:rFonts w:ascii="Times New Roman" w:hAnsi="Times New Roman"/>
          <w:lang w:val="en-GB"/>
        </w:rPr>
        <w:t xml:space="preserve">techniques in order to isolate brain circuits involved in the production of conscious experience. </w:t>
      </w:r>
      <w:commentRangeStart w:id="4"/>
      <w:r w:rsidRPr="00714163">
        <w:rPr>
          <w:rFonts w:ascii="Times New Roman" w:hAnsi="Times New Roman"/>
        </w:rPr>
        <w:t xml:space="preserve">Hirose, </w:t>
      </w:r>
      <w:proofErr w:type="spellStart"/>
      <w:r w:rsidRPr="00714163">
        <w:rPr>
          <w:rFonts w:ascii="Times New Roman" w:hAnsi="Times New Roman"/>
        </w:rPr>
        <w:t>Kihara</w:t>
      </w:r>
      <w:proofErr w:type="spellEnd"/>
      <w:r w:rsidRPr="00714163">
        <w:rPr>
          <w:rFonts w:ascii="Times New Roman" w:hAnsi="Times New Roman"/>
        </w:rPr>
        <w:t xml:space="preserve">, </w:t>
      </w:r>
      <w:proofErr w:type="spellStart"/>
      <w:r w:rsidRPr="00714163">
        <w:rPr>
          <w:rFonts w:ascii="Times New Roman" w:hAnsi="Times New Roman"/>
        </w:rPr>
        <w:t>Tsubomi</w:t>
      </w:r>
      <w:proofErr w:type="spellEnd"/>
      <w:r w:rsidRPr="00714163">
        <w:rPr>
          <w:rFonts w:ascii="Times New Roman" w:hAnsi="Times New Roman"/>
        </w:rPr>
        <w:t xml:space="preserve">, </w:t>
      </w:r>
      <w:proofErr w:type="spellStart"/>
      <w:r w:rsidRPr="00714163">
        <w:rPr>
          <w:rFonts w:ascii="Times New Roman" w:hAnsi="Times New Roman"/>
        </w:rPr>
        <w:t>Mima</w:t>
      </w:r>
      <w:proofErr w:type="spellEnd"/>
      <w:r w:rsidRPr="00714163">
        <w:rPr>
          <w:rFonts w:ascii="Times New Roman" w:hAnsi="Times New Roman"/>
        </w:rPr>
        <w:t xml:space="preserve">, Ueki, Fukuyama, </w:t>
      </w:r>
      <w:r>
        <w:rPr>
          <w:rFonts w:ascii="Times New Roman" w:hAnsi="Times New Roman"/>
        </w:rPr>
        <w:t xml:space="preserve">and </w:t>
      </w:r>
      <w:r w:rsidRPr="00714163">
        <w:rPr>
          <w:rFonts w:ascii="Times New Roman" w:hAnsi="Times New Roman"/>
        </w:rPr>
        <w:t xml:space="preserve">Osaka </w:t>
      </w:r>
      <w:r>
        <w:rPr>
          <w:rFonts w:ascii="Times New Roman" w:hAnsi="Times New Roman"/>
        </w:rPr>
        <w:t>in 2005</w:t>
      </w:r>
      <w:commentRangeEnd w:id="4"/>
      <w:r w:rsidR="00606AE5">
        <w:rPr>
          <w:rStyle w:val="CommentReference"/>
        </w:rPr>
        <w:commentReference w:id="4"/>
      </w:r>
      <w:r>
        <w:rPr>
          <w:rFonts w:ascii="Times New Roman" w:hAnsi="Times New Roman"/>
        </w:rPr>
        <w:t xml:space="preserve"> conducted an experiment using a technique known as </w:t>
      </w:r>
      <w:proofErr w:type="spellStart"/>
      <w:r>
        <w:rPr>
          <w:rFonts w:ascii="Times New Roman" w:hAnsi="Times New Roman"/>
        </w:rPr>
        <w:t>rTMS</w:t>
      </w:r>
      <w:proofErr w:type="spellEnd"/>
      <w:r>
        <w:rPr>
          <w:rFonts w:ascii="Times New Roman" w:hAnsi="Times New Roman"/>
        </w:rPr>
        <w:t xml:space="preserve">, or repeated Transcranial Magnetic </w:t>
      </w:r>
      <w:r w:rsidR="00CA6724">
        <w:rPr>
          <w:rFonts w:ascii="Times New Roman" w:hAnsi="Times New Roman"/>
        </w:rPr>
        <w:t xml:space="preserve">Stimulation: researchers use a magnetic coil to induce small electrical potentials in the brain of a subject, and repeated induction can cause a small portion of cortex to deactivate for a brief period of time. In their study, Hirose and colleagues deactivated a region of visual cortex called V5/MT+. The effect was that this prevented object </w:t>
      </w:r>
      <w:r w:rsidR="00131577">
        <w:rPr>
          <w:rFonts w:ascii="Times New Roman" w:hAnsi="Times New Roman"/>
        </w:rPr>
        <w:t xml:space="preserve">substitution </w:t>
      </w:r>
      <w:r w:rsidR="00CA6724">
        <w:rPr>
          <w:rFonts w:ascii="Times New Roman" w:hAnsi="Times New Roman"/>
        </w:rPr>
        <w:t xml:space="preserve">masking—positive SOA dot presentations did not prevent perception of the stimuli. V5/MT+ is known to play a large role in the perception of motion. This study suggested that its role might be broader, participating in connecting moments together in perceptual experience. When disrupted, the mask and the target stimulus can’t be seen as part of the same event, and as a result, the mask fails to mask.  </w:t>
      </w:r>
    </w:p>
    <w:p w14:paraId="4B5D6415" w14:textId="77777777" w:rsidR="00212EBC" w:rsidRDefault="00212EBC" w:rsidP="00F74AAA">
      <w:pPr>
        <w:widowControl w:val="0"/>
        <w:autoSpaceDE w:val="0"/>
        <w:autoSpaceDN w:val="0"/>
        <w:adjustRightInd w:val="0"/>
        <w:spacing w:after="0"/>
        <w:rPr>
          <w:ins w:id="5" w:author="Jonathan Flombaum" w:date="2016-02-01T21:32:00Z"/>
          <w:rFonts w:ascii="Times New Roman" w:hAnsi="Times New Roman"/>
          <w:lang w:val="en-GB"/>
        </w:rPr>
      </w:pPr>
    </w:p>
    <w:p w14:paraId="070268E4" w14:textId="37082679" w:rsidR="00B048C9" w:rsidRDefault="00B048C9" w:rsidP="00F74AAA">
      <w:pPr>
        <w:widowControl w:val="0"/>
        <w:autoSpaceDE w:val="0"/>
        <w:autoSpaceDN w:val="0"/>
        <w:adjustRightInd w:val="0"/>
        <w:spacing w:after="0"/>
        <w:rPr>
          <w:ins w:id="6" w:author="Jonathan Flombaum" w:date="2016-02-01T21:32:00Z"/>
          <w:rFonts w:ascii="Times New Roman" w:hAnsi="Times New Roman"/>
          <w:lang w:val="en-GB"/>
        </w:rPr>
      </w:pPr>
      <w:ins w:id="7" w:author="Jonathan Flombaum" w:date="2016-02-01T21:32:00Z">
        <w:r>
          <w:rPr>
            <w:rFonts w:ascii="Times New Roman" w:hAnsi="Times New Roman"/>
            <w:lang w:val="en-GB"/>
          </w:rPr>
          <w:t>Another way that Object Substitution Ma</w:t>
        </w:r>
        <w:r w:rsidR="005E22DE">
          <w:rPr>
            <w:rFonts w:ascii="Times New Roman" w:hAnsi="Times New Roman"/>
            <w:lang w:val="en-GB"/>
          </w:rPr>
          <w:t xml:space="preserve">sking has been used is to investigate questions about whether stimuli need to make it into conscious awareness in order to influence </w:t>
        </w:r>
      </w:ins>
      <w:ins w:id="8" w:author="Jonathan Flombaum" w:date="2016-02-01T21:33:00Z">
        <w:r w:rsidR="005E22DE">
          <w:rPr>
            <w:rFonts w:ascii="Times New Roman" w:hAnsi="Times New Roman"/>
            <w:lang w:val="en-GB"/>
          </w:rPr>
          <w:t>behaviour</w:t>
        </w:r>
      </w:ins>
      <w:ins w:id="9" w:author="Jonathan Flombaum" w:date="2016-02-01T21:32:00Z">
        <w:r w:rsidR="005E22DE">
          <w:rPr>
            <w:rFonts w:ascii="Times New Roman" w:hAnsi="Times New Roman"/>
            <w:lang w:val="en-GB"/>
          </w:rPr>
          <w:t>.</w:t>
        </w:r>
      </w:ins>
      <w:ins w:id="10" w:author="Jonathan Flombaum" w:date="2016-02-01T21:33:00Z">
        <w:r w:rsidR="005E22DE">
          <w:rPr>
            <w:rFonts w:ascii="Times New Roman" w:hAnsi="Times New Roman"/>
            <w:lang w:val="en-GB"/>
          </w:rPr>
          <w:t xml:space="preserve"> For example, a word that is masked is not reportable by an observer. Will it have a priming effect </w:t>
        </w:r>
        <w:commentRangeStart w:id="11"/>
        <w:r w:rsidR="005E22DE">
          <w:rPr>
            <w:rFonts w:ascii="Times New Roman" w:hAnsi="Times New Roman"/>
            <w:lang w:val="en-GB"/>
          </w:rPr>
          <w:t>however</w:t>
        </w:r>
      </w:ins>
      <w:commentRangeEnd w:id="11"/>
      <w:ins w:id="12" w:author="Jonathan Flombaum" w:date="2016-02-01T21:34:00Z">
        <w:r w:rsidR="005E22DE">
          <w:rPr>
            <w:rStyle w:val="CommentReference"/>
          </w:rPr>
          <w:commentReference w:id="11"/>
        </w:r>
      </w:ins>
      <w:ins w:id="13" w:author="Jonathan Flombaum" w:date="2016-02-01T21:33:00Z">
        <w:r w:rsidR="005E22DE">
          <w:rPr>
            <w:rFonts w:ascii="Times New Roman" w:hAnsi="Times New Roman"/>
            <w:lang w:val="en-GB"/>
          </w:rPr>
          <w:t xml:space="preserve">? </w:t>
        </w:r>
      </w:ins>
      <w:ins w:id="14" w:author="Jonathan Flombaum" w:date="2016-02-01T21:34:00Z">
        <w:r w:rsidR="005E22DE">
          <w:rPr>
            <w:rFonts w:ascii="Times New Roman" w:hAnsi="Times New Roman"/>
            <w:lang w:val="en-GB"/>
          </w:rPr>
          <w:t>Some research suggests that it does (</w:t>
        </w:r>
      </w:ins>
      <w:proofErr w:type="spellStart"/>
      <w:ins w:id="15" w:author="Jonathan Flombaum" w:date="2016-02-01T21:35:00Z">
        <w:r w:rsidR="00CC6EA3">
          <w:rPr>
            <w:rFonts w:ascii="Times New Roman" w:hAnsi="Times New Roman"/>
            <w:lang w:val="en-GB"/>
          </w:rPr>
          <w:t>Goodhew</w:t>
        </w:r>
        <w:proofErr w:type="spellEnd"/>
        <w:r w:rsidR="00CC6EA3">
          <w:rPr>
            <w:rFonts w:ascii="Times New Roman" w:hAnsi="Times New Roman"/>
            <w:lang w:val="en-GB"/>
          </w:rPr>
          <w:t xml:space="preserve"> et al., 2011). </w:t>
        </w:r>
      </w:ins>
    </w:p>
    <w:p w14:paraId="3704DA32" w14:textId="77777777" w:rsidR="00B048C9" w:rsidRDefault="00B048C9" w:rsidP="00F74AAA">
      <w:pPr>
        <w:widowControl w:val="0"/>
        <w:autoSpaceDE w:val="0"/>
        <w:autoSpaceDN w:val="0"/>
        <w:adjustRightInd w:val="0"/>
        <w:spacing w:after="0"/>
        <w:rPr>
          <w:rFonts w:ascii="Times New Roman" w:hAnsi="Times New Roman"/>
          <w:lang w:val="en-GB"/>
        </w:rPr>
      </w:pPr>
    </w:p>
    <w:p w14:paraId="58D566F3" w14:textId="0DDB52A5" w:rsidR="00212EBC" w:rsidRDefault="00212EBC" w:rsidP="00F74AAA">
      <w:pPr>
        <w:widowControl w:val="0"/>
        <w:autoSpaceDE w:val="0"/>
        <w:autoSpaceDN w:val="0"/>
        <w:adjustRightInd w:val="0"/>
        <w:spacing w:after="0"/>
        <w:rPr>
          <w:rFonts w:ascii="Times New Roman" w:hAnsi="Times New Roman"/>
          <w:b/>
          <w:lang w:val="en-GB"/>
        </w:rPr>
      </w:pPr>
      <w:r w:rsidRPr="00212EBC">
        <w:rPr>
          <w:rFonts w:ascii="Times New Roman" w:hAnsi="Times New Roman"/>
          <w:b/>
          <w:lang w:val="en-GB"/>
        </w:rPr>
        <w:t>References</w:t>
      </w:r>
    </w:p>
    <w:p w14:paraId="34EFB45A" w14:textId="77777777" w:rsidR="00212EBC" w:rsidRDefault="00212EBC" w:rsidP="00212EBC">
      <w:pPr>
        <w:widowControl w:val="0"/>
        <w:autoSpaceDE w:val="0"/>
        <w:autoSpaceDN w:val="0"/>
        <w:adjustRightInd w:val="0"/>
        <w:spacing w:after="0"/>
        <w:rPr>
          <w:ins w:id="16" w:author="Jonathan Flombaum" w:date="2016-02-01T21:27:00Z"/>
          <w:rFonts w:ascii="Times New Roman" w:hAnsi="Times New Roman"/>
          <w:b/>
        </w:rPr>
      </w:pPr>
      <w:proofErr w:type="gramStart"/>
      <w:r w:rsidRPr="00212EBC">
        <w:rPr>
          <w:rFonts w:ascii="Times New Roman" w:hAnsi="Times New Roman"/>
          <w:b/>
        </w:rPr>
        <w:lastRenderedPageBreak/>
        <w:t xml:space="preserve">Enns, J. T., &amp; Di </w:t>
      </w:r>
      <w:proofErr w:type="spellStart"/>
      <w:r w:rsidRPr="00212EBC">
        <w:rPr>
          <w:rFonts w:ascii="Times New Roman" w:hAnsi="Times New Roman"/>
          <w:b/>
        </w:rPr>
        <w:t>Lollo</w:t>
      </w:r>
      <w:proofErr w:type="spellEnd"/>
      <w:r w:rsidRPr="00212EBC">
        <w:rPr>
          <w:rFonts w:ascii="Times New Roman" w:hAnsi="Times New Roman"/>
          <w:b/>
        </w:rPr>
        <w:t>, V. (1997).</w:t>
      </w:r>
      <w:proofErr w:type="gramEnd"/>
      <w:r w:rsidRPr="00212EBC">
        <w:rPr>
          <w:rFonts w:ascii="Times New Roman" w:hAnsi="Times New Roman"/>
          <w:b/>
        </w:rPr>
        <w:t xml:space="preserve"> Object substitution: A new form of masking in unattended visual locations. </w:t>
      </w:r>
      <w:r w:rsidRPr="00212EBC">
        <w:rPr>
          <w:rFonts w:ascii="Times New Roman" w:hAnsi="Times New Roman"/>
          <w:b/>
          <w:i/>
          <w:iCs/>
        </w:rPr>
        <w:t>Psychological Science</w:t>
      </w:r>
      <w:r w:rsidRPr="00212EBC">
        <w:rPr>
          <w:rFonts w:ascii="Times New Roman" w:hAnsi="Times New Roman"/>
          <w:b/>
        </w:rPr>
        <w:t>, </w:t>
      </w:r>
      <w:r w:rsidRPr="00212EBC">
        <w:rPr>
          <w:rFonts w:ascii="Times New Roman" w:hAnsi="Times New Roman"/>
          <w:b/>
          <w:i/>
          <w:iCs/>
        </w:rPr>
        <w:t>8</w:t>
      </w:r>
      <w:r w:rsidRPr="00212EBC">
        <w:rPr>
          <w:rFonts w:ascii="Times New Roman" w:hAnsi="Times New Roman"/>
          <w:b/>
        </w:rPr>
        <w:t>(2), 135-139.</w:t>
      </w:r>
    </w:p>
    <w:p w14:paraId="5115617A" w14:textId="77777777" w:rsidR="00352855" w:rsidRDefault="00352855" w:rsidP="00212EBC">
      <w:pPr>
        <w:widowControl w:val="0"/>
        <w:autoSpaceDE w:val="0"/>
        <w:autoSpaceDN w:val="0"/>
        <w:adjustRightInd w:val="0"/>
        <w:spacing w:after="0"/>
        <w:rPr>
          <w:ins w:id="17" w:author="Jonathan Flombaum" w:date="2016-02-01T21:27:00Z"/>
          <w:rFonts w:ascii="Times New Roman" w:hAnsi="Times New Roman"/>
          <w:b/>
        </w:rPr>
      </w:pPr>
    </w:p>
    <w:p w14:paraId="03BB6956" w14:textId="77777777" w:rsidR="00352855" w:rsidRPr="00352855" w:rsidRDefault="00352855" w:rsidP="00352855">
      <w:pPr>
        <w:widowControl w:val="0"/>
        <w:autoSpaceDE w:val="0"/>
        <w:autoSpaceDN w:val="0"/>
        <w:adjustRightInd w:val="0"/>
        <w:spacing w:after="0"/>
        <w:rPr>
          <w:rFonts w:ascii="Times New Roman" w:hAnsi="Times New Roman"/>
          <w:b/>
        </w:rPr>
      </w:pPr>
      <w:proofErr w:type="gramStart"/>
      <w:r w:rsidRPr="00352855">
        <w:rPr>
          <w:rFonts w:ascii="Times New Roman" w:hAnsi="Times New Roman"/>
          <w:b/>
        </w:rPr>
        <w:t xml:space="preserve">Hirose, N., </w:t>
      </w:r>
      <w:proofErr w:type="spellStart"/>
      <w:r w:rsidRPr="00352855">
        <w:rPr>
          <w:rFonts w:ascii="Times New Roman" w:hAnsi="Times New Roman"/>
          <w:b/>
        </w:rPr>
        <w:t>Kihara</w:t>
      </w:r>
      <w:proofErr w:type="spellEnd"/>
      <w:r w:rsidRPr="00352855">
        <w:rPr>
          <w:rFonts w:ascii="Times New Roman" w:hAnsi="Times New Roman"/>
          <w:b/>
        </w:rPr>
        <w:t xml:space="preserve">, K., </w:t>
      </w:r>
      <w:proofErr w:type="spellStart"/>
      <w:r w:rsidRPr="00352855">
        <w:rPr>
          <w:rFonts w:ascii="Times New Roman" w:hAnsi="Times New Roman"/>
          <w:b/>
        </w:rPr>
        <w:t>Tsubomi</w:t>
      </w:r>
      <w:proofErr w:type="spellEnd"/>
      <w:r w:rsidRPr="00352855">
        <w:rPr>
          <w:rFonts w:ascii="Times New Roman" w:hAnsi="Times New Roman"/>
          <w:b/>
        </w:rPr>
        <w:t xml:space="preserve">, H., </w:t>
      </w:r>
      <w:proofErr w:type="spellStart"/>
      <w:r w:rsidRPr="00352855">
        <w:rPr>
          <w:rFonts w:ascii="Times New Roman" w:hAnsi="Times New Roman"/>
          <w:b/>
        </w:rPr>
        <w:t>Mima</w:t>
      </w:r>
      <w:proofErr w:type="spellEnd"/>
      <w:r w:rsidRPr="00352855">
        <w:rPr>
          <w:rFonts w:ascii="Times New Roman" w:hAnsi="Times New Roman"/>
          <w:b/>
        </w:rPr>
        <w:t>, T., Ueki, Y., Fukuyama, H., &amp; Osaka, N. (2005).</w:t>
      </w:r>
      <w:proofErr w:type="gramEnd"/>
      <w:r w:rsidRPr="00352855">
        <w:rPr>
          <w:rFonts w:ascii="Times New Roman" w:hAnsi="Times New Roman"/>
          <w:b/>
        </w:rPr>
        <w:t xml:space="preserve"> Involvement of V5/MT+ in object substitution masking: evidence from repetitive transcranial magnetic stimulation. </w:t>
      </w:r>
      <w:r w:rsidRPr="00352855">
        <w:rPr>
          <w:rFonts w:ascii="Times New Roman" w:hAnsi="Times New Roman"/>
          <w:b/>
          <w:i/>
          <w:iCs/>
        </w:rPr>
        <w:t>Neuroreport</w:t>
      </w:r>
      <w:proofErr w:type="gramStart"/>
      <w:r w:rsidRPr="00352855">
        <w:rPr>
          <w:rFonts w:ascii="Times New Roman" w:hAnsi="Times New Roman"/>
          <w:b/>
        </w:rPr>
        <w:t>,</w:t>
      </w:r>
      <w:r w:rsidRPr="00352855">
        <w:rPr>
          <w:rFonts w:ascii="Times New Roman" w:hAnsi="Times New Roman"/>
          <w:b/>
          <w:i/>
          <w:iCs/>
        </w:rPr>
        <w:t>16</w:t>
      </w:r>
      <w:proofErr w:type="gramEnd"/>
      <w:r w:rsidRPr="00352855">
        <w:rPr>
          <w:rFonts w:ascii="Times New Roman" w:hAnsi="Times New Roman"/>
          <w:b/>
        </w:rPr>
        <w:t>(5), 491-494.</w:t>
      </w:r>
    </w:p>
    <w:p w14:paraId="6235F9ED" w14:textId="77777777" w:rsidR="00352855" w:rsidRDefault="00352855" w:rsidP="00212EBC">
      <w:pPr>
        <w:widowControl w:val="0"/>
        <w:autoSpaceDE w:val="0"/>
        <w:autoSpaceDN w:val="0"/>
        <w:adjustRightInd w:val="0"/>
        <w:spacing w:after="0"/>
        <w:rPr>
          <w:ins w:id="18" w:author="Jonathan Flombaum" w:date="2016-02-01T21:35:00Z"/>
          <w:rFonts w:ascii="Times New Roman" w:hAnsi="Times New Roman"/>
          <w:b/>
        </w:rPr>
      </w:pPr>
    </w:p>
    <w:p w14:paraId="08F93905" w14:textId="77777777" w:rsidR="005E22DE" w:rsidRPr="005E22DE" w:rsidRDefault="005E22DE" w:rsidP="005E22DE">
      <w:pPr>
        <w:widowControl w:val="0"/>
        <w:autoSpaceDE w:val="0"/>
        <w:autoSpaceDN w:val="0"/>
        <w:adjustRightInd w:val="0"/>
        <w:spacing w:after="0"/>
        <w:rPr>
          <w:ins w:id="19" w:author="Jonathan Flombaum" w:date="2016-02-01T21:35:00Z"/>
          <w:rFonts w:ascii="Times New Roman" w:hAnsi="Times New Roman"/>
          <w:b/>
        </w:rPr>
      </w:pPr>
      <w:proofErr w:type="spellStart"/>
      <w:proofErr w:type="gramStart"/>
      <w:ins w:id="20" w:author="Jonathan Flombaum" w:date="2016-02-01T21:35:00Z">
        <w:r w:rsidRPr="005E22DE">
          <w:rPr>
            <w:rFonts w:ascii="Times New Roman" w:hAnsi="Times New Roman"/>
            <w:b/>
          </w:rPr>
          <w:t>Goodhew</w:t>
        </w:r>
        <w:proofErr w:type="spellEnd"/>
        <w:r w:rsidRPr="005E22DE">
          <w:rPr>
            <w:rFonts w:ascii="Times New Roman" w:hAnsi="Times New Roman"/>
            <w:b/>
          </w:rPr>
          <w:t xml:space="preserve">, S. C., </w:t>
        </w:r>
        <w:proofErr w:type="spellStart"/>
        <w:r w:rsidRPr="005E22DE">
          <w:rPr>
            <w:rFonts w:ascii="Times New Roman" w:hAnsi="Times New Roman"/>
            <w:b/>
          </w:rPr>
          <w:t>Visser</w:t>
        </w:r>
        <w:proofErr w:type="spellEnd"/>
        <w:r w:rsidRPr="005E22DE">
          <w:rPr>
            <w:rFonts w:ascii="Times New Roman" w:hAnsi="Times New Roman"/>
            <w:b/>
          </w:rPr>
          <w:t xml:space="preserve">, T. A., </w:t>
        </w:r>
        <w:proofErr w:type="spellStart"/>
        <w:r w:rsidRPr="005E22DE">
          <w:rPr>
            <w:rFonts w:ascii="Times New Roman" w:hAnsi="Times New Roman"/>
            <w:b/>
          </w:rPr>
          <w:t>Lipp</w:t>
        </w:r>
        <w:proofErr w:type="spellEnd"/>
        <w:r w:rsidRPr="005E22DE">
          <w:rPr>
            <w:rFonts w:ascii="Times New Roman" w:hAnsi="Times New Roman"/>
            <w:b/>
          </w:rPr>
          <w:t>, O. V., &amp; Dux, P. E. (2011).</w:t>
        </w:r>
        <w:proofErr w:type="gramEnd"/>
        <w:r w:rsidRPr="005E22DE">
          <w:rPr>
            <w:rFonts w:ascii="Times New Roman" w:hAnsi="Times New Roman"/>
            <w:b/>
          </w:rPr>
          <w:t xml:space="preserve"> </w:t>
        </w:r>
        <w:proofErr w:type="gramStart"/>
        <w:r w:rsidRPr="005E22DE">
          <w:rPr>
            <w:rFonts w:ascii="Times New Roman" w:hAnsi="Times New Roman"/>
            <w:b/>
          </w:rPr>
          <w:t>Implicit semantic perception in object substitution masking.</w:t>
        </w:r>
        <w:proofErr w:type="gramEnd"/>
        <w:r w:rsidRPr="005E22DE">
          <w:rPr>
            <w:rFonts w:ascii="Times New Roman" w:hAnsi="Times New Roman"/>
            <w:b/>
          </w:rPr>
          <w:t> </w:t>
        </w:r>
        <w:r w:rsidRPr="005E22DE">
          <w:rPr>
            <w:rFonts w:ascii="Times New Roman" w:hAnsi="Times New Roman"/>
            <w:b/>
            <w:i/>
            <w:iCs/>
          </w:rPr>
          <w:t>Cognition</w:t>
        </w:r>
        <w:r w:rsidRPr="005E22DE">
          <w:rPr>
            <w:rFonts w:ascii="Times New Roman" w:hAnsi="Times New Roman"/>
            <w:b/>
          </w:rPr>
          <w:t>, </w:t>
        </w:r>
        <w:r w:rsidRPr="005E22DE">
          <w:rPr>
            <w:rFonts w:ascii="Times New Roman" w:hAnsi="Times New Roman"/>
            <w:b/>
            <w:i/>
            <w:iCs/>
          </w:rPr>
          <w:t>118</w:t>
        </w:r>
        <w:r w:rsidRPr="005E22DE">
          <w:rPr>
            <w:rFonts w:ascii="Times New Roman" w:hAnsi="Times New Roman"/>
            <w:b/>
          </w:rPr>
          <w:t>(1), 130-134.</w:t>
        </w:r>
      </w:ins>
    </w:p>
    <w:p w14:paraId="65D0BBEC" w14:textId="77777777" w:rsidR="005E22DE" w:rsidRPr="00212EBC" w:rsidRDefault="005E22DE" w:rsidP="00212EBC">
      <w:pPr>
        <w:widowControl w:val="0"/>
        <w:autoSpaceDE w:val="0"/>
        <w:autoSpaceDN w:val="0"/>
        <w:adjustRightInd w:val="0"/>
        <w:spacing w:after="0"/>
        <w:rPr>
          <w:rFonts w:ascii="Times New Roman" w:hAnsi="Times New Roman"/>
          <w:b/>
        </w:rPr>
      </w:pPr>
    </w:p>
    <w:p w14:paraId="31FE39AB" w14:textId="77777777" w:rsidR="00212EBC" w:rsidRPr="00A14E0F" w:rsidRDefault="00212EBC" w:rsidP="00F74AAA">
      <w:pPr>
        <w:widowControl w:val="0"/>
        <w:autoSpaceDE w:val="0"/>
        <w:autoSpaceDN w:val="0"/>
        <w:adjustRightInd w:val="0"/>
        <w:spacing w:after="0"/>
        <w:rPr>
          <w:rFonts w:ascii="Times New Roman" w:hAnsi="Times New Roman"/>
          <w:b/>
          <w:lang w:val="en-GB"/>
        </w:rPr>
      </w:pPr>
    </w:p>
    <w:p w14:paraId="319B5890" w14:textId="77777777" w:rsidR="00714163" w:rsidRDefault="00714163" w:rsidP="00F74AAA">
      <w:pPr>
        <w:widowControl w:val="0"/>
        <w:autoSpaceDE w:val="0"/>
        <w:autoSpaceDN w:val="0"/>
        <w:adjustRightInd w:val="0"/>
        <w:spacing w:after="0"/>
        <w:rPr>
          <w:rFonts w:ascii="Times New Roman" w:hAnsi="Times New Roman"/>
          <w:lang w:val="en-GB"/>
        </w:rPr>
      </w:pPr>
    </w:p>
    <w:p w14:paraId="1D20C646" w14:textId="13718440" w:rsidR="0078724E" w:rsidRDefault="00D15599" w:rsidP="00212EBC">
      <w:pPr>
        <w:spacing w:after="0"/>
        <w:outlineLvl w:val="0"/>
        <w:rPr>
          <w:rFonts w:ascii="Times New Roman" w:hAnsi="Times New Roman" w:cs="Times New Roman"/>
          <w:b/>
        </w:rPr>
      </w:pPr>
      <w:r w:rsidRPr="00D15599">
        <w:rPr>
          <w:rFonts w:ascii="Times New Roman" w:hAnsi="Times New Roman" w:cs="Times New Roman"/>
          <w:b/>
        </w:rPr>
        <w:t>Figures</w:t>
      </w:r>
    </w:p>
    <w:p w14:paraId="6D3D92A9" w14:textId="77777777" w:rsidR="00806D97" w:rsidRDefault="00806D97" w:rsidP="00F74AAA">
      <w:pPr>
        <w:spacing w:after="0"/>
        <w:rPr>
          <w:rFonts w:ascii="Times New Roman" w:hAnsi="Times New Roman" w:cs="Times New Roman"/>
        </w:rPr>
      </w:pPr>
    </w:p>
    <w:p w14:paraId="7E3FB617" w14:textId="428200C2" w:rsidR="003A19B5" w:rsidRDefault="003A19B5" w:rsidP="00F74AAA">
      <w:pPr>
        <w:spacing w:after="0"/>
        <w:rPr>
          <w:rFonts w:ascii="Times New Roman" w:hAnsi="Times New Roman" w:cs="Times New Roman"/>
        </w:rPr>
      </w:pPr>
      <w:proofErr w:type="gramStart"/>
      <w:r>
        <w:rPr>
          <w:rFonts w:ascii="Times New Roman" w:hAnsi="Times New Roman" w:cs="Times New Roman"/>
          <w:b/>
        </w:rPr>
        <w:t xml:space="preserve">Figure </w:t>
      </w:r>
      <w:r w:rsidR="00A14E0F">
        <w:rPr>
          <w:rFonts w:ascii="Times New Roman" w:hAnsi="Times New Roman" w:cs="Times New Roman"/>
          <w:b/>
        </w:rPr>
        <w:t>1</w:t>
      </w:r>
      <w:r>
        <w:rPr>
          <w:rFonts w:ascii="Times New Roman" w:hAnsi="Times New Roman" w:cs="Times New Roman"/>
        </w:rPr>
        <w:t>.</w:t>
      </w:r>
      <w:proofErr w:type="gramEnd"/>
      <w:r>
        <w:rPr>
          <w:rFonts w:ascii="Times New Roman" w:hAnsi="Times New Roman" w:cs="Times New Roman"/>
        </w:rPr>
        <w:t xml:space="preserve"> </w:t>
      </w:r>
      <w:r w:rsidRPr="00352855">
        <w:rPr>
          <w:rFonts w:ascii="Times New Roman" w:hAnsi="Times New Roman" w:cs="Times New Roman"/>
          <w:b/>
        </w:rPr>
        <w:t>Primary elements of an object substation display.</w:t>
      </w:r>
      <w:r>
        <w:rPr>
          <w:rFonts w:ascii="Times New Roman" w:hAnsi="Times New Roman" w:cs="Times New Roman"/>
        </w:rPr>
        <w:t xml:space="preserve"> Every trial will begin with a fixation display, and participants will be instructed to fixate the cross before initiating a trial. Every trial will end with a response display, in which the participant will select the shape she remembers seeing between the four dots. </w:t>
      </w:r>
      <w:r w:rsidR="00FA0D9C">
        <w:rPr>
          <w:rFonts w:ascii="Times New Roman" w:hAnsi="Times New Roman" w:cs="Times New Roman"/>
        </w:rPr>
        <w:t xml:space="preserve">Between the fixation and response display, a target display will show a ring of eight shapes </w:t>
      </w:r>
      <w:r w:rsidR="00251E2C">
        <w:rPr>
          <w:rFonts w:ascii="Times New Roman" w:hAnsi="Times New Roman" w:cs="Times New Roman"/>
        </w:rPr>
        <w:t xml:space="preserve">and a mask of four dots will also appear, in a position surrounding one of the shapes. As described in more detail in the procedure, the mask and target display can appear in different orders, but each will remain present for 30 </w:t>
      </w:r>
      <w:proofErr w:type="spellStart"/>
      <w:r w:rsidR="00251E2C">
        <w:rPr>
          <w:rFonts w:ascii="Times New Roman" w:hAnsi="Times New Roman" w:cs="Times New Roman"/>
        </w:rPr>
        <w:t>ms.</w:t>
      </w:r>
      <w:proofErr w:type="spellEnd"/>
      <w:r w:rsidR="00251E2C">
        <w:rPr>
          <w:rFonts w:ascii="Times New Roman" w:hAnsi="Times New Roman" w:cs="Times New Roman"/>
        </w:rPr>
        <w:t xml:space="preserve"> </w:t>
      </w:r>
    </w:p>
    <w:p w14:paraId="4C65821E" w14:textId="77777777" w:rsidR="00806D97" w:rsidRDefault="00806D97" w:rsidP="00F74AAA">
      <w:pPr>
        <w:spacing w:after="0"/>
        <w:rPr>
          <w:rFonts w:ascii="Times New Roman" w:hAnsi="Times New Roman" w:cs="Times New Roman"/>
        </w:rPr>
      </w:pPr>
    </w:p>
    <w:p w14:paraId="15838D15" w14:textId="1063FA41" w:rsidR="00806D97" w:rsidRDefault="009D1939" w:rsidP="00F74AAA">
      <w:pPr>
        <w:spacing w:after="0"/>
        <w:rPr>
          <w:rFonts w:ascii="Times New Roman" w:hAnsi="Times New Roman" w:cs="Times New Roman"/>
        </w:rPr>
      </w:pPr>
      <w:proofErr w:type="gramStart"/>
      <w:r>
        <w:rPr>
          <w:rFonts w:ascii="Times New Roman" w:hAnsi="Times New Roman" w:cs="Times New Roman"/>
          <w:b/>
        </w:rPr>
        <w:t xml:space="preserve">Figure </w:t>
      </w:r>
      <w:r w:rsidR="00A14E0F">
        <w:rPr>
          <w:rFonts w:ascii="Times New Roman" w:hAnsi="Times New Roman" w:cs="Times New Roman"/>
          <w:b/>
        </w:rPr>
        <w:t>2</w:t>
      </w:r>
      <w:r>
        <w:rPr>
          <w:rFonts w:ascii="Times New Roman" w:hAnsi="Times New Roman" w:cs="Times New Roman"/>
          <w:b/>
        </w:rPr>
        <w:t>.</w:t>
      </w:r>
      <w:proofErr w:type="gramEnd"/>
      <w:r>
        <w:rPr>
          <w:rFonts w:ascii="Times New Roman" w:hAnsi="Times New Roman" w:cs="Times New Roman"/>
          <w:b/>
        </w:rPr>
        <w:t xml:space="preserve"> </w:t>
      </w:r>
      <w:r w:rsidR="00C81B2D" w:rsidRPr="00352855">
        <w:rPr>
          <w:rFonts w:ascii="Times New Roman" w:hAnsi="Times New Roman"/>
          <w:b/>
          <w:lang w:val="en-GB"/>
        </w:rPr>
        <w:t xml:space="preserve">Stimulus onset asynchrony of 0 </w:t>
      </w:r>
      <w:proofErr w:type="spellStart"/>
      <w:proofErr w:type="gramStart"/>
      <w:r w:rsidR="00C81B2D" w:rsidRPr="00352855">
        <w:rPr>
          <w:rFonts w:ascii="Times New Roman" w:hAnsi="Times New Roman"/>
          <w:b/>
          <w:lang w:val="en-GB"/>
        </w:rPr>
        <w:t>ms</w:t>
      </w:r>
      <w:proofErr w:type="spellEnd"/>
      <w:proofErr w:type="gramEnd"/>
      <w:r w:rsidR="00C81B2D" w:rsidRPr="00352855">
        <w:rPr>
          <w:rFonts w:ascii="Times New Roman" w:hAnsi="Times New Roman"/>
          <w:b/>
          <w:lang w:val="en-GB"/>
        </w:rPr>
        <w:t>.</w:t>
      </w:r>
      <w:r w:rsidR="00C81B2D">
        <w:rPr>
          <w:rFonts w:ascii="Times New Roman" w:hAnsi="Times New Roman" w:cs="Times New Roman"/>
        </w:rPr>
        <w:t xml:space="preserve"> </w:t>
      </w:r>
      <w:r>
        <w:rPr>
          <w:rFonts w:ascii="Times New Roman" w:hAnsi="Times New Roman" w:cs="Times New Roman"/>
        </w:rPr>
        <w:t xml:space="preserve">In a trial with an SOA of 0 </w:t>
      </w:r>
      <w:proofErr w:type="spellStart"/>
      <w:r>
        <w:rPr>
          <w:rFonts w:ascii="Times New Roman" w:hAnsi="Times New Roman" w:cs="Times New Roman"/>
        </w:rPr>
        <w:t>ms</w:t>
      </w:r>
      <w:proofErr w:type="spellEnd"/>
      <w:r>
        <w:rPr>
          <w:rFonts w:ascii="Times New Roman" w:hAnsi="Times New Roman" w:cs="Times New Roman"/>
        </w:rPr>
        <w:t xml:space="preserve">, the mask and the targets appear simultaneously. Since each is programmed to remain present for 30 </w:t>
      </w:r>
      <w:proofErr w:type="spellStart"/>
      <w:r>
        <w:rPr>
          <w:rFonts w:ascii="Times New Roman" w:hAnsi="Times New Roman" w:cs="Times New Roman"/>
        </w:rPr>
        <w:t>ms</w:t>
      </w:r>
      <w:proofErr w:type="spellEnd"/>
      <w:r>
        <w:rPr>
          <w:rFonts w:ascii="Times New Roman" w:hAnsi="Times New Roman" w:cs="Times New Roman"/>
        </w:rPr>
        <w:t>, they are present and expire</w:t>
      </w:r>
      <w:r w:rsidR="0015013F">
        <w:rPr>
          <w:rFonts w:ascii="Times New Roman" w:hAnsi="Times New Roman" w:cs="Times New Roman"/>
        </w:rPr>
        <w:t xml:space="preserve"> together as well.</w:t>
      </w:r>
    </w:p>
    <w:p w14:paraId="7938EE87" w14:textId="72C82B6D" w:rsidR="009D1939" w:rsidRDefault="0015013F" w:rsidP="00F74AAA">
      <w:pPr>
        <w:spacing w:after="0"/>
        <w:rPr>
          <w:rFonts w:ascii="Times New Roman" w:hAnsi="Times New Roman" w:cs="Times New Roman"/>
        </w:rPr>
      </w:pPr>
      <w:r>
        <w:rPr>
          <w:rFonts w:ascii="Times New Roman" w:hAnsi="Times New Roman" w:cs="Times New Roman"/>
        </w:rPr>
        <w:t xml:space="preserve"> </w:t>
      </w:r>
    </w:p>
    <w:p w14:paraId="1D8FA4BE" w14:textId="6684590A" w:rsidR="00F82E6B" w:rsidRDefault="00F82E6B" w:rsidP="00F74AAA">
      <w:pPr>
        <w:spacing w:after="0"/>
        <w:rPr>
          <w:rFonts w:ascii="Times New Roman" w:hAnsi="Times New Roman" w:cs="Times New Roman"/>
        </w:rPr>
      </w:pPr>
      <w:proofErr w:type="gramStart"/>
      <w:r>
        <w:rPr>
          <w:rFonts w:ascii="Times New Roman" w:hAnsi="Times New Roman" w:cs="Times New Roman"/>
          <w:b/>
        </w:rPr>
        <w:t xml:space="preserve">Figure </w:t>
      </w:r>
      <w:r w:rsidR="00A14E0F">
        <w:rPr>
          <w:rFonts w:ascii="Times New Roman" w:hAnsi="Times New Roman" w:cs="Times New Roman"/>
          <w:b/>
        </w:rPr>
        <w:t>3</w:t>
      </w:r>
      <w:r w:rsidR="000E5812">
        <w:rPr>
          <w:rFonts w:ascii="Times New Roman" w:hAnsi="Times New Roman" w:cs="Times New Roman"/>
          <w:b/>
        </w:rPr>
        <w:t>.</w:t>
      </w:r>
      <w:proofErr w:type="gramEnd"/>
      <w:r w:rsidR="000E5812">
        <w:rPr>
          <w:rFonts w:ascii="Times New Roman" w:hAnsi="Times New Roman" w:cs="Times New Roman"/>
          <w:b/>
        </w:rPr>
        <w:t xml:space="preserve"> </w:t>
      </w:r>
      <w:r w:rsidR="00C81B2D" w:rsidRPr="003D7329">
        <w:rPr>
          <w:rFonts w:ascii="Times New Roman" w:hAnsi="Times New Roman"/>
          <w:b/>
          <w:lang w:val="en-GB"/>
        </w:rPr>
        <w:t>Stimulus onset asynchrony</w:t>
      </w:r>
      <w:r w:rsidR="00C81B2D">
        <w:rPr>
          <w:rFonts w:ascii="Times New Roman" w:hAnsi="Times New Roman"/>
          <w:b/>
          <w:lang w:val="en-GB"/>
        </w:rPr>
        <w:t xml:space="preserve"> of 50</w:t>
      </w:r>
      <w:r w:rsidR="00C81B2D" w:rsidRPr="003D7329">
        <w:rPr>
          <w:rFonts w:ascii="Times New Roman" w:hAnsi="Times New Roman"/>
          <w:b/>
          <w:lang w:val="en-GB"/>
        </w:rPr>
        <w:t xml:space="preserve"> </w:t>
      </w:r>
      <w:proofErr w:type="spellStart"/>
      <w:proofErr w:type="gramStart"/>
      <w:r w:rsidR="00C81B2D" w:rsidRPr="003D7329">
        <w:rPr>
          <w:rFonts w:ascii="Times New Roman" w:hAnsi="Times New Roman"/>
          <w:b/>
          <w:lang w:val="en-GB"/>
        </w:rPr>
        <w:t>ms</w:t>
      </w:r>
      <w:proofErr w:type="spellEnd"/>
      <w:proofErr w:type="gramEnd"/>
      <w:r w:rsidR="00C81B2D" w:rsidRPr="003D7329">
        <w:rPr>
          <w:rFonts w:ascii="Times New Roman" w:hAnsi="Times New Roman"/>
          <w:b/>
          <w:lang w:val="en-GB"/>
        </w:rPr>
        <w:t>.</w:t>
      </w:r>
      <w:r w:rsidR="00C81B2D">
        <w:rPr>
          <w:rFonts w:ascii="Times New Roman" w:hAnsi="Times New Roman" w:cs="Times New Roman"/>
        </w:rPr>
        <w:t xml:space="preserve"> </w:t>
      </w:r>
      <w:r w:rsidR="000E5812">
        <w:rPr>
          <w:rFonts w:ascii="Times New Roman" w:hAnsi="Times New Roman" w:cs="Times New Roman"/>
        </w:rPr>
        <w:t xml:space="preserve">An SOA of 50 </w:t>
      </w:r>
      <w:proofErr w:type="spellStart"/>
      <w:r w:rsidR="000E5812">
        <w:rPr>
          <w:rFonts w:ascii="Times New Roman" w:hAnsi="Times New Roman" w:cs="Times New Roman"/>
        </w:rPr>
        <w:t>ms</w:t>
      </w:r>
      <w:proofErr w:type="spellEnd"/>
      <w:r w:rsidR="000E5812">
        <w:rPr>
          <w:rFonts w:ascii="Times New Roman" w:hAnsi="Times New Roman" w:cs="Times New Roman"/>
        </w:rPr>
        <w:t xml:space="preserve">, whether negative or positive, means that one stimulus will onset 50 </w:t>
      </w:r>
      <w:proofErr w:type="spellStart"/>
      <w:r w:rsidR="000E5812">
        <w:rPr>
          <w:rFonts w:ascii="Times New Roman" w:hAnsi="Times New Roman" w:cs="Times New Roman"/>
        </w:rPr>
        <w:t>ms</w:t>
      </w:r>
      <w:proofErr w:type="spellEnd"/>
      <w:r w:rsidR="000E5812">
        <w:rPr>
          <w:rFonts w:ascii="Times New Roman" w:hAnsi="Times New Roman" w:cs="Times New Roman"/>
        </w:rPr>
        <w:t xml:space="preserve"> after the other. But these stimuli are programmed to last only 30 </w:t>
      </w:r>
      <w:proofErr w:type="spellStart"/>
      <w:r w:rsidR="000E5812">
        <w:rPr>
          <w:rFonts w:ascii="Times New Roman" w:hAnsi="Times New Roman" w:cs="Times New Roman"/>
        </w:rPr>
        <w:t>ms</w:t>
      </w:r>
      <w:proofErr w:type="spellEnd"/>
      <w:r w:rsidR="000E5812">
        <w:rPr>
          <w:rFonts w:ascii="Times New Roman" w:hAnsi="Times New Roman" w:cs="Times New Roman"/>
        </w:rPr>
        <w:t xml:space="preserve">, meaning that an SOA of 50 will leave 20 </w:t>
      </w:r>
      <w:proofErr w:type="spellStart"/>
      <w:r w:rsidR="000E5812">
        <w:rPr>
          <w:rFonts w:ascii="Times New Roman" w:hAnsi="Times New Roman" w:cs="Times New Roman"/>
        </w:rPr>
        <w:t>ms</w:t>
      </w:r>
      <w:proofErr w:type="spellEnd"/>
      <w:r w:rsidR="000E5812">
        <w:rPr>
          <w:rFonts w:ascii="Times New Roman" w:hAnsi="Times New Roman" w:cs="Times New Roman"/>
        </w:rPr>
        <w:t xml:space="preserve"> with an empty display (except for the fixation cross). For this experiment, we’ve defined SOA as target onset-mask onset, meaning that negative SOA values are associated with the mask appearing first, and positive values are when the mask appears second. </w:t>
      </w:r>
    </w:p>
    <w:p w14:paraId="0436FBC6" w14:textId="77777777" w:rsidR="00806D97" w:rsidRDefault="00806D97" w:rsidP="00F74AAA">
      <w:pPr>
        <w:spacing w:after="0"/>
        <w:rPr>
          <w:rFonts w:ascii="Times New Roman" w:hAnsi="Times New Roman" w:cs="Times New Roman"/>
        </w:rPr>
      </w:pPr>
    </w:p>
    <w:p w14:paraId="6E58EAB0" w14:textId="7E58D522" w:rsidR="000E5812" w:rsidRDefault="000E5812" w:rsidP="00F74AAA">
      <w:pPr>
        <w:spacing w:after="0"/>
        <w:rPr>
          <w:rFonts w:ascii="Times New Roman" w:hAnsi="Times New Roman" w:cs="Times New Roman"/>
        </w:rPr>
      </w:pPr>
      <w:proofErr w:type="gramStart"/>
      <w:r>
        <w:rPr>
          <w:rFonts w:ascii="Times New Roman" w:hAnsi="Times New Roman" w:cs="Times New Roman"/>
          <w:b/>
        </w:rPr>
        <w:t xml:space="preserve">Figure </w:t>
      </w:r>
      <w:r w:rsidR="00A14E0F">
        <w:rPr>
          <w:rFonts w:ascii="Times New Roman" w:hAnsi="Times New Roman" w:cs="Times New Roman"/>
          <w:b/>
        </w:rPr>
        <w:t>4</w:t>
      </w:r>
      <w:r>
        <w:rPr>
          <w:rFonts w:ascii="Times New Roman" w:hAnsi="Times New Roman" w:cs="Times New Roman"/>
        </w:rPr>
        <w:t>.</w:t>
      </w:r>
      <w:proofErr w:type="gramEnd"/>
      <w:r>
        <w:rPr>
          <w:rFonts w:ascii="Times New Roman" w:hAnsi="Times New Roman" w:cs="Times New Roman"/>
        </w:rPr>
        <w:t xml:space="preserve"> </w:t>
      </w:r>
      <w:r w:rsidR="00C81B2D" w:rsidRPr="003D7329">
        <w:rPr>
          <w:rFonts w:ascii="Times New Roman" w:hAnsi="Times New Roman"/>
          <w:b/>
          <w:lang w:val="en-GB"/>
        </w:rPr>
        <w:t xml:space="preserve">Stimulus onset asynchrony of </w:t>
      </w:r>
      <w:r w:rsidR="00C81B2D">
        <w:rPr>
          <w:rFonts w:ascii="Times New Roman" w:hAnsi="Times New Roman"/>
          <w:b/>
          <w:lang w:val="en-GB"/>
        </w:rPr>
        <w:t>1</w:t>
      </w:r>
      <w:r w:rsidR="00C81B2D" w:rsidRPr="003D7329">
        <w:rPr>
          <w:rFonts w:ascii="Times New Roman" w:hAnsi="Times New Roman"/>
          <w:b/>
          <w:lang w:val="en-GB"/>
        </w:rPr>
        <w:t xml:space="preserve">0 </w:t>
      </w:r>
      <w:proofErr w:type="spellStart"/>
      <w:proofErr w:type="gramStart"/>
      <w:r w:rsidR="00C81B2D" w:rsidRPr="003D7329">
        <w:rPr>
          <w:rFonts w:ascii="Times New Roman" w:hAnsi="Times New Roman"/>
          <w:b/>
          <w:lang w:val="en-GB"/>
        </w:rPr>
        <w:t>ms</w:t>
      </w:r>
      <w:proofErr w:type="spellEnd"/>
      <w:proofErr w:type="gramEnd"/>
      <w:r w:rsidR="00C81B2D" w:rsidRPr="003D7329">
        <w:rPr>
          <w:rFonts w:ascii="Times New Roman" w:hAnsi="Times New Roman"/>
          <w:b/>
          <w:lang w:val="en-GB"/>
        </w:rPr>
        <w:t>.</w:t>
      </w:r>
      <w:r w:rsidR="00C81B2D">
        <w:rPr>
          <w:rFonts w:ascii="Times New Roman" w:hAnsi="Times New Roman" w:cs="Times New Roman"/>
        </w:rPr>
        <w:t xml:space="preserve"> </w:t>
      </w:r>
      <w:r>
        <w:rPr>
          <w:rFonts w:ascii="Times New Roman" w:hAnsi="Times New Roman" w:cs="Times New Roman"/>
        </w:rPr>
        <w:t xml:space="preserve">With masks and targets programmed to remain present for 30 </w:t>
      </w:r>
      <w:proofErr w:type="spellStart"/>
      <w:r>
        <w:rPr>
          <w:rFonts w:ascii="Times New Roman" w:hAnsi="Times New Roman" w:cs="Times New Roman"/>
        </w:rPr>
        <w:t>ms</w:t>
      </w:r>
      <w:proofErr w:type="spellEnd"/>
      <w:r>
        <w:rPr>
          <w:rFonts w:ascii="Times New Roman" w:hAnsi="Times New Roman" w:cs="Times New Roman"/>
        </w:rPr>
        <w:t xml:space="preserve">, SOAs of 10 </w:t>
      </w:r>
      <w:proofErr w:type="spellStart"/>
      <w:r>
        <w:rPr>
          <w:rFonts w:ascii="Times New Roman" w:hAnsi="Times New Roman" w:cs="Times New Roman"/>
        </w:rPr>
        <w:t>ms</w:t>
      </w:r>
      <w:proofErr w:type="spellEnd"/>
      <w:r>
        <w:rPr>
          <w:rFonts w:ascii="Times New Roman" w:hAnsi="Times New Roman" w:cs="Times New Roman"/>
        </w:rPr>
        <w:t xml:space="preserve"> leave 20 </w:t>
      </w:r>
      <w:proofErr w:type="spellStart"/>
      <w:r>
        <w:rPr>
          <w:rFonts w:ascii="Times New Roman" w:hAnsi="Times New Roman" w:cs="Times New Roman"/>
        </w:rPr>
        <w:t>ms</w:t>
      </w:r>
      <w:proofErr w:type="spellEnd"/>
      <w:r>
        <w:rPr>
          <w:rFonts w:ascii="Times New Roman" w:hAnsi="Times New Roman" w:cs="Times New Roman"/>
        </w:rPr>
        <w:t xml:space="preserve"> during which the mask and the target overlap. </w:t>
      </w:r>
    </w:p>
    <w:p w14:paraId="622DE3A8" w14:textId="77777777" w:rsidR="00806D97" w:rsidRDefault="00806D97" w:rsidP="00F74AAA">
      <w:pPr>
        <w:spacing w:after="0"/>
        <w:rPr>
          <w:rFonts w:ascii="Times New Roman" w:hAnsi="Times New Roman" w:cs="Times New Roman"/>
        </w:rPr>
      </w:pPr>
    </w:p>
    <w:p w14:paraId="6CAB334C" w14:textId="43D0E7C1" w:rsidR="00E83B3D" w:rsidRPr="00E83B3D" w:rsidRDefault="00E83B3D" w:rsidP="00F74AAA">
      <w:pPr>
        <w:spacing w:after="0"/>
        <w:rPr>
          <w:rFonts w:ascii="Times New Roman" w:hAnsi="Times New Roman" w:cs="Times New Roman"/>
        </w:rPr>
      </w:pPr>
      <w:proofErr w:type="gramStart"/>
      <w:r>
        <w:rPr>
          <w:rFonts w:ascii="Times New Roman" w:hAnsi="Times New Roman" w:cs="Times New Roman"/>
          <w:b/>
        </w:rPr>
        <w:t xml:space="preserve">Figure </w:t>
      </w:r>
      <w:r w:rsidR="00A14E0F">
        <w:rPr>
          <w:rFonts w:ascii="Times New Roman" w:hAnsi="Times New Roman" w:cs="Times New Roman"/>
          <w:b/>
        </w:rPr>
        <w:t>5</w:t>
      </w:r>
      <w:r>
        <w:rPr>
          <w:rFonts w:ascii="Times New Roman" w:hAnsi="Times New Roman" w:cs="Times New Roman"/>
        </w:rPr>
        <w:t>.</w:t>
      </w:r>
      <w:proofErr w:type="gramEnd"/>
      <w:r>
        <w:rPr>
          <w:rFonts w:ascii="Times New Roman" w:hAnsi="Times New Roman" w:cs="Times New Roman"/>
        </w:rPr>
        <w:t xml:space="preserve"> </w:t>
      </w:r>
      <w:proofErr w:type="gramStart"/>
      <w:r w:rsidRPr="00352855">
        <w:rPr>
          <w:rFonts w:ascii="Times New Roman" w:hAnsi="Times New Roman" w:cs="Times New Roman"/>
          <w:b/>
        </w:rPr>
        <w:t xml:space="preserve">Results of </w:t>
      </w:r>
      <w:r w:rsidR="00606AE5" w:rsidRPr="00352855">
        <w:rPr>
          <w:rFonts w:ascii="Times New Roman" w:hAnsi="Times New Roman" w:cs="Times New Roman"/>
          <w:b/>
        </w:rPr>
        <w:t>o</w:t>
      </w:r>
      <w:r w:rsidRPr="00352855">
        <w:rPr>
          <w:rFonts w:ascii="Times New Roman" w:hAnsi="Times New Roman" w:cs="Times New Roman"/>
          <w:b/>
        </w:rPr>
        <w:t xml:space="preserve">bject </w:t>
      </w:r>
      <w:r w:rsidR="00606AE5" w:rsidRPr="00352855">
        <w:rPr>
          <w:rFonts w:ascii="Times New Roman" w:hAnsi="Times New Roman" w:cs="Times New Roman"/>
          <w:b/>
        </w:rPr>
        <w:t>s</w:t>
      </w:r>
      <w:r w:rsidRPr="00352855">
        <w:rPr>
          <w:rFonts w:ascii="Times New Roman" w:hAnsi="Times New Roman" w:cs="Times New Roman"/>
          <w:b/>
        </w:rPr>
        <w:t xml:space="preserve">ubstitution </w:t>
      </w:r>
      <w:r w:rsidR="00606AE5" w:rsidRPr="00352855">
        <w:rPr>
          <w:rFonts w:ascii="Times New Roman" w:hAnsi="Times New Roman" w:cs="Times New Roman"/>
          <w:b/>
        </w:rPr>
        <w:t>m</w:t>
      </w:r>
      <w:r w:rsidRPr="00352855">
        <w:rPr>
          <w:rFonts w:ascii="Times New Roman" w:hAnsi="Times New Roman" w:cs="Times New Roman"/>
          <w:b/>
        </w:rPr>
        <w:t>asking experiment.</w:t>
      </w:r>
      <w:proofErr w:type="gramEnd"/>
      <w:r>
        <w:rPr>
          <w:rFonts w:ascii="Times New Roman" w:hAnsi="Times New Roman" w:cs="Times New Roman"/>
        </w:rPr>
        <w:t xml:space="preserve"> The results plotted are of average response accuracy as a function of SOA. Since there were four shapes in each trial, guessing would produce an average accuracy of 25%, labeled by the red line marked ‘Chance.’ When the mask precedes the target stimulus (when the SOA is negative)</w:t>
      </w:r>
      <w:r w:rsidR="006D590B">
        <w:rPr>
          <w:rFonts w:ascii="Times New Roman" w:hAnsi="Times New Roman" w:cs="Times New Roman"/>
        </w:rPr>
        <w:t>,</w:t>
      </w:r>
      <w:r>
        <w:rPr>
          <w:rFonts w:ascii="Times New Roman" w:hAnsi="Times New Roman" w:cs="Times New Roman"/>
        </w:rPr>
        <w:t xml:space="preserve"> performance tends to be very good, better than 50% and often better than 80%. This is because this kind of mask needs to come after a target in order to mask it. With SOAs in the range of 10 to 90 </w:t>
      </w:r>
      <w:proofErr w:type="spellStart"/>
      <w:r>
        <w:rPr>
          <w:rFonts w:ascii="Times New Roman" w:hAnsi="Times New Roman" w:cs="Times New Roman"/>
        </w:rPr>
        <w:t>ms</w:t>
      </w:r>
      <w:proofErr w:type="spellEnd"/>
      <w:r>
        <w:rPr>
          <w:rFonts w:ascii="Times New Roman" w:hAnsi="Times New Roman" w:cs="Times New Roman"/>
        </w:rPr>
        <w:t xml:space="preserve">, however, accuracy is surprisingly low, at times dropping to the 25%. This is the range of SOAs during which an Object Substitution Mask works.  </w:t>
      </w:r>
    </w:p>
    <w:sectPr w:rsidR="00E83B3D" w:rsidRPr="00E83B3D"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essica Stanis" w:date="2016-01-22T11:40:00Z" w:initials="JS">
    <w:p w14:paraId="2C421B54" w14:textId="6C0AE086" w:rsidR="00131577" w:rsidRDefault="00131577">
      <w:pPr>
        <w:pStyle w:val="CommentText"/>
      </w:pPr>
      <w:r>
        <w:rPr>
          <w:rStyle w:val="CommentReference"/>
        </w:rPr>
        <w:annotationRef/>
      </w:r>
      <w:r>
        <w:t>Please list the entire reference in a References section.</w:t>
      </w:r>
    </w:p>
  </w:comment>
  <w:comment w:id="3" w:author="Jessica Stanis" w:date="2016-01-22T11:40:00Z" w:initials="JS">
    <w:p w14:paraId="116360CF" w14:textId="2F477730" w:rsidR="00131577" w:rsidRDefault="00131577">
      <w:pPr>
        <w:pStyle w:val="CommentText"/>
      </w:pPr>
      <w:r>
        <w:rPr>
          <w:rStyle w:val="CommentReference"/>
        </w:rPr>
        <w:annotationRef/>
      </w:r>
      <w:r>
        <w:t>Can you add another application?</w:t>
      </w:r>
    </w:p>
  </w:comment>
  <w:comment w:id="4" w:author="Jessica Stanis" w:date="2016-01-22T11:40:00Z" w:initials="JS">
    <w:p w14:paraId="1C7C04AA" w14:textId="7A7F7DA0" w:rsidR="00131577" w:rsidRDefault="00131577">
      <w:pPr>
        <w:pStyle w:val="CommentText"/>
      </w:pPr>
      <w:r>
        <w:rPr>
          <w:rStyle w:val="CommentReference"/>
        </w:rPr>
        <w:annotationRef/>
      </w:r>
      <w:r>
        <w:t>Please list the entire reference in a References section.</w:t>
      </w:r>
    </w:p>
  </w:comment>
  <w:comment w:id="11" w:author="Jonathan Flombaum" w:date="2016-02-01T21:34:00Z" w:initials="JF">
    <w:p w14:paraId="2DB7C154" w14:textId="77777777" w:rsidR="005E22DE" w:rsidRDefault="005E22DE" w:rsidP="005E22DE">
      <w:pPr>
        <w:widowControl w:val="0"/>
        <w:autoSpaceDE w:val="0"/>
        <w:autoSpaceDN w:val="0"/>
        <w:adjustRightInd w:val="0"/>
        <w:spacing w:after="0"/>
        <w:rPr>
          <w:rFonts w:ascii="Times New Roman" w:hAnsi="Times New Roman"/>
          <w:lang w:val="en-GB"/>
        </w:rPr>
      </w:pPr>
      <w:r>
        <w:rPr>
          <w:rStyle w:val="CommentReference"/>
        </w:rPr>
        <w:annotationRef/>
      </w:r>
      <w:r>
        <w:rPr>
          <w:rFonts w:ascii="Times New Roman" w:hAnsi="Times New Roman"/>
          <w:lang w:val="en-GB"/>
        </w:rPr>
        <w:t xml:space="preserve">(Note, citation available to priming in the Cognitive Psychology series). </w:t>
      </w:r>
    </w:p>
    <w:p w14:paraId="1E4D5A93" w14:textId="189881C9" w:rsidR="005E22DE" w:rsidRDefault="005E22DE">
      <w:pPr>
        <w:pStyle w:val="CommentText"/>
      </w:pP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421B54" w15:done="0"/>
  <w15:commentEx w15:paraId="116360CF" w15:done="0"/>
  <w15:commentEx w15:paraId="1C7C04AA" w15:done="0"/>
  <w15:commentEx w15:paraId="1E4D5A9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than Flombaum">
    <w15:presenceInfo w15:providerId="None" w15:userId="Jonathan Flomba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075C5"/>
    <w:rsid w:val="00017A0B"/>
    <w:rsid w:val="00026A53"/>
    <w:rsid w:val="00031FC7"/>
    <w:rsid w:val="000331A6"/>
    <w:rsid w:val="000363F1"/>
    <w:rsid w:val="000401FF"/>
    <w:rsid w:val="000419E9"/>
    <w:rsid w:val="00046DAF"/>
    <w:rsid w:val="00047254"/>
    <w:rsid w:val="00047459"/>
    <w:rsid w:val="00050FD9"/>
    <w:rsid w:val="000510F9"/>
    <w:rsid w:val="00052503"/>
    <w:rsid w:val="00054AF4"/>
    <w:rsid w:val="00054C76"/>
    <w:rsid w:val="0005784B"/>
    <w:rsid w:val="00063E1C"/>
    <w:rsid w:val="00066903"/>
    <w:rsid w:val="0008482E"/>
    <w:rsid w:val="0008551E"/>
    <w:rsid w:val="000930C5"/>
    <w:rsid w:val="00095673"/>
    <w:rsid w:val="000A1F51"/>
    <w:rsid w:val="000B7042"/>
    <w:rsid w:val="000D036C"/>
    <w:rsid w:val="000D2C46"/>
    <w:rsid w:val="000E0ADD"/>
    <w:rsid w:val="000E20EF"/>
    <w:rsid w:val="000E400D"/>
    <w:rsid w:val="000E57B5"/>
    <w:rsid w:val="000E5812"/>
    <w:rsid w:val="00102FEA"/>
    <w:rsid w:val="00113E3B"/>
    <w:rsid w:val="0011610C"/>
    <w:rsid w:val="00121D5B"/>
    <w:rsid w:val="001255E0"/>
    <w:rsid w:val="00131577"/>
    <w:rsid w:val="00145FF7"/>
    <w:rsid w:val="0015013F"/>
    <w:rsid w:val="00150467"/>
    <w:rsid w:val="00150EB5"/>
    <w:rsid w:val="00151E01"/>
    <w:rsid w:val="001609D8"/>
    <w:rsid w:val="00166C47"/>
    <w:rsid w:val="001735C4"/>
    <w:rsid w:val="0018125A"/>
    <w:rsid w:val="00181BE1"/>
    <w:rsid w:val="00182B6C"/>
    <w:rsid w:val="00182F85"/>
    <w:rsid w:val="0018618E"/>
    <w:rsid w:val="001A034D"/>
    <w:rsid w:val="001A3C90"/>
    <w:rsid w:val="001B0A1B"/>
    <w:rsid w:val="001C136E"/>
    <w:rsid w:val="001D7E80"/>
    <w:rsid w:val="001E40CC"/>
    <w:rsid w:val="001F1872"/>
    <w:rsid w:val="001F4052"/>
    <w:rsid w:val="001F6EDF"/>
    <w:rsid w:val="001F724D"/>
    <w:rsid w:val="002104DE"/>
    <w:rsid w:val="00211FCF"/>
    <w:rsid w:val="00212EBC"/>
    <w:rsid w:val="00215DA1"/>
    <w:rsid w:val="00217920"/>
    <w:rsid w:val="00223B73"/>
    <w:rsid w:val="00225CE2"/>
    <w:rsid w:val="002408E3"/>
    <w:rsid w:val="00251E2C"/>
    <w:rsid w:val="0025427D"/>
    <w:rsid w:val="002626C5"/>
    <w:rsid w:val="00264B5D"/>
    <w:rsid w:val="00282B58"/>
    <w:rsid w:val="002839D5"/>
    <w:rsid w:val="00286B40"/>
    <w:rsid w:val="002920C0"/>
    <w:rsid w:val="002B18ED"/>
    <w:rsid w:val="002C4C46"/>
    <w:rsid w:val="002D3FE5"/>
    <w:rsid w:val="002E5CBD"/>
    <w:rsid w:val="00304653"/>
    <w:rsid w:val="00307843"/>
    <w:rsid w:val="00311AEB"/>
    <w:rsid w:val="00323866"/>
    <w:rsid w:val="00336AB9"/>
    <w:rsid w:val="00352855"/>
    <w:rsid w:val="00354D9C"/>
    <w:rsid w:val="003556DB"/>
    <w:rsid w:val="00360527"/>
    <w:rsid w:val="00383E9F"/>
    <w:rsid w:val="00384C1C"/>
    <w:rsid w:val="003A19B5"/>
    <w:rsid w:val="003A2699"/>
    <w:rsid w:val="003A5916"/>
    <w:rsid w:val="003B4929"/>
    <w:rsid w:val="003B7E59"/>
    <w:rsid w:val="003C4E93"/>
    <w:rsid w:val="003D3AFD"/>
    <w:rsid w:val="003D7046"/>
    <w:rsid w:val="003E473E"/>
    <w:rsid w:val="003F4D6F"/>
    <w:rsid w:val="0040272B"/>
    <w:rsid w:val="00402F24"/>
    <w:rsid w:val="00414318"/>
    <w:rsid w:val="004149C1"/>
    <w:rsid w:val="004160BE"/>
    <w:rsid w:val="004354AA"/>
    <w:rsid w:val="004363EA"/>
    <w:rsid w:val="00437FC9"/>
    <w:rsid w:val="00442C4D"/>
    <w:rsid w:val="0045001E"/>
    <w:rsid w:val="00465B89"/>
    <w:rsid w:val="00467282"/>
    <w:rsid w:val="004806B7"/>
    <w:rsid w:val="00480A77"/>
    <w:rsid w:val="00487248"/>
    <w:rsid w:val="004952A6"/>
    <w:rsid w:val="00496463"/>
    <w:rsid w:val="00497048"/>
    <w:rsid w:val="004A18F5"/>
    <w:rsid w:val="004A3B24"/>
    <w:rsid w:val="004B25E0"/>
    <w:rsid w:val="004C398B"/>
    <w:rsid w:val="004E304D"/>
    <w:rsid w:val="004E6A0B"/>
    <w:rsid w:val="004E7774"/>
    <w:rsid w:val="004F06C2"/>
    <w:rsid w:val="004F2EF4"/>
    <w:rsid w:val="004F59DC"/>
    <w:rsid w:val="004F787D"/>
    <w:rsid w:val="0051701C"/>
    <w:rsid w:val="0052303E"/>
    <w:rsid w:val="00530F8A"/>
    <w:rsid w:val="005373F3"/>
    <w:rsid w:val="00543BE0"/>
    <w:rsid w:val="00547408"/>
    <w:rsid w:val="005607E3"/>
    <w:rsid w:val="005628B9"/>
    <w:rsid w:val="005724D4"/>
    <w:rsid w:val="00576BFD"/>
    <w:rsid w:val="00593E8F"/>
    <w:rsid w:val="00594C41"/>
    <w:rsid w:val="00597F7A"/>
    <w:rsid w:val="005B00B0"/>
    <w:rsid w:val="005B442B"/>
    <w:rsid w:val="005B6CC0"/>
    <w:rsid w:val="005C551B"/>
    <w:rsid w:val="005C72EE"/>
    <w:rsid w:val="005C7D8E"/>
    <w:rsid w:val="005D30C0"/>
    <w:rsid w:val="005D4D58"/>
    <w:rsid w:val="005E1C87"/>
    <w:rsid w:val="005E22DE"/>
    <w:rsid w:val="005F61D9"/>
    <w:rsid w:val="005F7E9F"/>
    <w:rsid w:val="00602D4A"/>
    <w:rsid w:val="00606077"/>
    <w:rsid w:val="00606708"/>
    <w:rsid w:val="00606AE5"/>
    <w:rsid w:val="00611584"/>
    <w:rsid w:val="006134F2"/>
    <w:rsid w:val="006207DC"/>
    <w:rsid w:val="00626C2A"/>
    <w:rsid w:val="0063391B"/>
    <w:rsid w:val="006414F3"/>
    <w:rsid w:val="006422E3"/>
    <w:rsid w:val="00642C48"/>
    <w:rsid w:val="00652243"/>
    <w:rsid w:val="00661D1F"/>
    <w:rsid w:val="006639E3"/>
    <w:rsid w:val="00664DE4"/>
    <w:rsid w:val="00671C44"/>
    <w:rsid w:val="00672EC8"/>
    <w:rsid w:val="00677168"/>
    <w:rsid w:val="00680416"/>
    <w:rsid w:val="00682278"/>
    <w:rsid w:val="00694B44"/>
    <w:rsid w:val="006A41EE"/>
    <w:rsid w:val="006A4D86"/>
    <w:rsid w:val="006A5547"/>
    <w:rsid w:val="006B14D0"/>
    <w:rsid w:val="006C2DEA"/>
    <w:rsid w:val="006D1120"/>
    <w:rsid w:val="006D301A"/>
    <w:rsid w:val="006D590B"/>
    <w:rsid w:val="006D7BB5"/>
    <w:rsid w:val="006E60E2"/>
    <w:rsid w:val="006E74DC"/>
    <w:rsid w:val="006F200E"/>
    <w:rsid w:val="00700118"/>
    <w:rsid w:val="00714163"/>
    <w:rsid w:val="00724065"/>
    <w:rsid w:val="00731442"/>
    <w:rsid w:val="00732079"/>
    <w:rsid w:val="00733BD3"/>
    <w:rsid w:val="00745E8F"/>
    <w:rsid w:val="00750C4B"/>
    <w:rsid w:val="00756BF6"/>
    <w:rsid w:val="00757BAB"/>
    <w:rsid w:val="00764970"/>
    <w:rsid w:val="007847AE"/>
    <w:rsid w:val="00784D0D"/>
    <w:rsid w:val="0078724E"/>
    <w:rsid w:val="00790919"/>
    <w:rsid w:val="0079092B"/>
    <w:rsid w:val="007926AF"/>
    <w:rsid w:val="007A3110"/>
    <w:rsid w:val="007A6FD6"/>
    <w:rsid w:val="007B331E"/>
    <w:rsid w:val="007B4E74"/>
    <w:rsid w:val="007E2D3A"/>
    <w:rsid w:val="007E49E6"/>
    <w:rsid w:val="007F31F7"/>
    <w:rsid w:val="007F47D2"/>
    <w:rsid w:val="007F76EE"/>
    <w:rsid w:val="008029E0"/>
    <w:rsid w:val="00806D97"/>
    <w:rsid w:val="0080780C"/>
    <w:rsid w:val="00815AE4"/>
    <w:rsid w:val="00817DDF"/>
    <w:rsid w:val="00820080"/>
    <w:rsid w:val="0082188D"/>
    <w:rsid w:val="00830116"/>
    <w:rsid w:val="0083413E"/>
    <w:rsid w:val="00834A19"/>
    <w:rsid w:val="008376E1"/>
    <w:rsid w:val="00856C6E"/>
    <w:rsid w:val="00884DD7"/>
    <w:rsid w:val="008B306C"/>
    <w:rsid w:val="008B3339"/>
    <w:rsid w:val="008D6E0D"/>
    <w:rsid w:val="008E3C8E"/>
    <w:rsid w:val="008F01A3"/>
    <w:rsid w:val="008F3874"/>
    <w:rsid w:val="009136EB"/>
    <w:rsid w:val="00913CF6"/>
    <w:rsid w:val="00920D8B"/>
    <w:rsid w:val="009249FB"/>
    <w:rsid w:val="00925974"/>
    <w:rsid w:val="0093131F"/>
    <w:rsid w:val="0095047B"/>
    <w:rsid w:val="00954F11"/>
    <w:rsid w:val="0095503A"/>
    <w:rsid w:val="00965367"/>
    <w:rsid w:val="00966741"/>
    <w:rsid w:val="0099075F"/>
    <w:rsid w:val="009929CC"/>
    <w:rsid w:val="009A08FD"/>
    <w:rsid w:val="009A413B"/>
    <w:rsid w:val="009B2001"/>
    <w:rsid w:val="009B75A4"/>
    <w:rsid w:val="009C4117"/>
    <w:rsid w:val="009C53D4"/>
    <w:rsid w:val="009C5D76"/>
    <w:rsid w:val="009C670D"/>
    <w:rsid w:val="009D1939"/>
    <w:rsid w:val="009D535C"/>
    <w:rsid w:val="009D5784"/>
    <w:rsid w:val="009F01BE"/>
    <w:rsid w:val="009F3D37"/>
    <w:rsid w:val="00A0250F"/>
    <w:rsid w:val="00A10E92"/>
    <w:rsid w:val="00A14B25"/>
    <w:rsid w:val="00A14E0F"/>
    <w:rsid w:val="00A20268"/>
    <w:rsid w:val="00A2302D"/>
    <w:rsid w:val="00A25881"/>
    <w:rsid w:val="00A320B0"/>
    <w:rsid w:val="00A44721"/>
    <w:rsid w:val="00A75725"/>
    <w:rsid w:val="00A7677C"/>
    <w:rsid w:val="00A838D6"/>
    <w:rsid w:val="00A93BC8"/>
    <w:rsid w:val="00AB2CA1"/>
    <w:rsid w:val="00AB44FD"/>
    <w:rsid w:val="00AB5AB3"/>
    <w:rsid w:val="00AC05FA"/>
    <w:rsid w:val="00AC60EF"/>
    <w:rsid w:val="00AD05D8"/>
    <w:rsid w:val="00AD469C"/>
    <w:rsid w:val="00AE2931"/>
    <w:rsid w:val="00AF2A16"/>
    <w:rsid w:val="00AF6052"/>
    <w:rsid w:val="00B00141"/>
    <w:rsid w:val="00B048C9"/>
    <w:rsid w:val="00B05C43"/>
    <w:rsid w:val="00B22407"/>
    <w:rsid w:val="00B33483"/>
    <w:rsid w:val="00B35C1B"/>
    <w:rsid w:val="00B453E4"/>
    <w:rsid w:val="00B46BA1"/>
    <w:rsid w:val="00B501DD"/>
    <w:rsid w:val="00B556A5"/>
    <w:rsid w:val="00B55C67"/>
    <w:rsid w:val="00B63826"/>
    <w:rsid w:val="00B67568"/>
    <w:rsid w:val="00B70C93"/>
    <w:rsid w:val="00B72914"/>
    <w:rsid w:val="00B7722C"/>
    <w:rsid w:val="00B775DE"/>
    <w:rsid w:val="00B814AF"/>
    <w:rsid w:val="00B87506"/>
    <w:rsid w:val="00B962D9"/>
    <w:rsid w:val="00BC365D"/>
    <w:rsid w:val="00BC46A7"/>
    <w:rsid w:val="00BD163C"/>
    <w:rsid w:val="00BE046A"/>
    <w:rsid w:val="00BE3AA5"/>
    <w:rsid w:val="00BF490F"/>
    <w:rsid w:val="00C0569E"/>
    <w:rsid w:val="00C06C9C"/>
    <w:rsid w:val="00C06D67"/>
    <w:rsid w:val="00C124F6"/>
    <w:rsid w:val="00C12940"/>
    <w:rsid w:val="00C2607A"/>
    <w:rsid w:val="00C26DEA"/>
    <w:rsid w:val="00C41F5D"/>
    <w:rsid w:val="00C467EB"/>
    <w:rsid w:val="00C67919"/>
    <w:rsid w:val="00C71533"/>
    <w:rsid w:val="00C76758"/>
    <w:rsid w:val="00C76BB5"/>
    <w:rsid w:val="00C81B2D"/>
    <w:rsid w:val="00C82069"/>
    <w:rsid w:val="00C92A96"/>
    <w:rsid w:val="00C94AB2"/>
    <w:rsid w:val="00CA6724"/>
    <w:rsid w:val="00CB08DF"/>
    <w:rsid w:val="00CC1DEC"/>
    <w:rsid w:val="00CC6EA3"/>
    <w:rsid w:val="00CE1B4D"/>
    <w:rsid w:val="00CE2BA3"/>
    <w:rsid w:val="00CE56C7"/>
    <w:rsid w:val="00D14E24"/>
    <w:rsid w:val="00D15599"/>
    <w:rsid w:val="00D210CD"/>
    <w:rsid w:val="00D274A7"/>
    <w:rsid w:val="00D4648E"/>
    <w:rsid w:val="00D53287"/>
    <w:rsid w:val="00D61895"/>
    <w:rsid w:val="00D73B63"/>
    <w:rsid w:val="00D80473"/>
    <w:rsid w:val="00D8178E"/>
    <w:rsid w:val="00D8678B"/>
    <w:rsid w:val="00D97D24"/>
    <w:rsid w:val="00DA2C7E"/>
    <w:rsid w:val="00DA3B5C"/>
    <w:rsid w:val="00DA72B5"/>
    <w:rsid w:val="00DB495B"/>
    <w:rsid w:val="00DB69E6"/>
    <w:rsid w:val="00DB7F77"/>
    <w:rsid w:val="00DC298C"/>
    <w:rsid w:val="00DC489E"/>
    <w:rsid w:val="00DC6B1F"/>
    <w:rsid w:val="00DD2B35"/>
    <w:rsid w:val="00DD30F0"/>
    <w:rsid w:val="00DD3173"/>
    <w:rsid w:val="00DD460C"/>
    <w:rsid w:val="00DD7524"/>
    <w:rsid w:val="00DE30DB"/>
    <w:rsid w:val="00DE61C8"/>
    <w:rsid w:val="00DF19D2"/>
    <w:rsid w:val="00E0275A"/>
    <w:rsid w:val="00E0287B"/>
    <w:rsid w:val="00E06800"/>
    <w:rsid w:val="00E076C8"/>
    <w:rsid w:val="00E11E12"/>
    <w:rsid w:val="00E177E7"/>
    <w:rsid w:val="00E210ED"/>
    <w:rsid w:val="00E231B6"/>
    <w:rsid w:val="00E2569D"/>
    <w:rsid w:val="00E502C9"/>
    <w:rsid w:val="00E52C58"/>
    <w:rsid w:val="00E53B89"/>
    <w:rsid w:val="00E6434F"/>
    <w:rsid w:val="00E66872"/>
    <w:rsid w:val="00E7090B"/>
    <w:rsid w:val="00E83B3D"/>
    <w:rsid w:val="00E83D20"/>
    <w:rsid w:val="00E91D07"/>
    <w:rsid w:val="00E92C28"/>
    <w:rsid w:val="00E97CD5"/>
    <w:rsid w:val="00EA069F"/>
    <w:rsid w:val="00EA3933"/>
    <w:rsid w:val="00EB2A07"/>
    <w:rsid w:val="00ED2850"/>
    <w:rsid w:val="00ED366F"/>
    <w:rsid w:val="00EF3649"/>
    <w:rsid w:val="00F05901"/>
    <w:rsid w:val="00F11A92"/>
    <w:rsid w:val="00F157C6"/>
    <w:rsid w:val="00F23762"/>
    <w:rsid w:val="00F27918"/>
    <w:rsid w:val="00F3052D"/>
    <w:rsid w:val="00F30638"/>
    <w:rsid w:val="00F320BA"/>
    <w:rsid w:val="00F470D4"/>
    <w:rsid w:val="00F47AB4"/>
    <w:rsid w:val="00F56CC8"/>
    <w:rsid w:val="00F61FB5"/>
    <w:rsid w:val="00F62D66"/>
    <w:rsid w:val="00F74315"/>
    <w:rsid w:val="00F74AAA"/>
    <w:rsid w:val="00F82E6B"/>
    <w:rsid w:val="00F91E48"/>
    <w:rsid w:val="00F97E74"/>
    <w:rsid w:val="00FA0A03"/>
    <w:rsid w:val="00FA0D9C"/>
    <w:rsid w:val="00FB369E"/>
    <w:rsid w:val="00FC07BE"/>
    <w:rsid w:val="00FC1503"/>
    <w:rsid w:val="00FC7E81"/>
    <w:rsid w:val="00FE1F3D"/>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Revision">
    <w:name w:val="Revision"/>
    <w:hidden/>
    <w:uiPriority w:val="99"/>
    <w:semiHidden/>
    <w:rsid w:val="00A20268"/>
    <w:pPr>
      <w:spacing w:after="0"/>
    </w:pPr>
  </w:style>
  <w:style w:type="paragraph" w:styleId="DocumentMap">
    <w:name w:val="Document Map"/>
    <w:basedOn w:val="Normal"/>
    <w:link w:val="DocumentMapChar"/>
    <w:uiPriority w:val="99"/>
    <w:semiHidden/>
    <w:unhideWhenUsed/>
    <w:rsid w:val="00212EBC"/>
    <w:pPr>
      <w:spacing w:after="0"/>
    </w:pPr>
    <w:rPr>
      <w:rFonts w:ascii="Helvetica" w:hAnsi="Helvetica"/>
    </w:rPr>
  </w:style>
  <w:style w:type="character" w:customStyle="1" w:styleId="DocumentMapChar">
    <w:name w:val="Document Map Char"/>
    <w:basedOn w:val="DefaultParagraphFont"/>
    <w:link w:val="DocumentMap"/>
    <w:uiPriority w:val="99"/>
    <w:semiHidden/>
    <w:rsid w:val="00212EBC"/>
    <w:rPr>
      <w:rFonts w:ascii="Helvetica" w:hAnsi="Helveti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paragraph" w:styleId="Revision">
    <w:name w:val="Revision"/>
    <w:hidden/>
    <w:uiPriority w:val="99"/>
    <w:semiHidden/>
    <w:rsid w:val="00A20268"/>
    <w:pPr>
      <w:spacing w:after="0"/>
    </w:pPr>
  </w:style>
  <w:style w:type="paragraph" w:styleId="DocumentMap">
    <w:name w:val="Document Map"/>
    <w:basedOn w:val="Normal"/>
    <w:link w:val="DocumentMapChar"/>
    <w:uiPriority w:val="99"/>
    <w:semiHidden/>
    <w:unhideWhenUsed/>
    <w:rsid w:val="00212EBC"/>
    <w:pPr>
      <w:spacing w:after="0"/>
    </w:pPr>
    <w:rPr>
      <w:rFonts w:ascii="Helvetica" w:hAnsi="Helvetica"/>
    </w:rPr>
  </w:style>
  <w:style w:type="character" w:customStyle="1" w:styleId="DocumentMapChar">
    <w:name w:val="Document Map Char"/>
    <w:basedOn w:val="DefaultParagraphFont"/>
    <w:link w:val="DocumentMap"/>
    <w:uiPriority w:val="99"/>
    <w:semiHidden/>
    <w:rsid w:val="00212EBC"/>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775316">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771361640">
      <w:bodyDiv w:val="1"/>
      <w:marLeft w:val="0"/>
      <w:marRight w:val="0"/>
      <w:marTop w:val="0"/>
      <w:marBottom w:val="0"/>
      <w:divBdr>
        <w:top w:val="none" w:sz="0" w:space="0" w:color="auto"/>
        <w:left w:val="none" w:sz="0" w:space="0" w:color="auto"/>
        <w:bottom w:val="none" w:sz="0" w:space="0" w:color="auto"/>
        <w:right w:val="none" w:sz="0" w:space="0" w:color="auto"/>
      </w:divBdr>
    </w:div>
    <w:div w:id="795100336">
      <w:bodyDiv w:val="1"/>
      <w:marLeft w:val="0"/>
      <w:marRight w:val="0"/>
      <w:marTop w:val="0"/>
      <w:marBottom w:val="0"/>
      <w:divBdr>
        <w:top w:val="none" w:sz="0" w:space="0" w:color="auto"/>
        <w:left w:val="none" w:sz="0" w:space="0" w:color="auto"/>
        <w:bottom w:val="none" w:sz="0" w:space="0" w:color="auto"/>
        <w:right w:val="none" w:sz="0" w:space="0" w:color="auto"/>
      </w:divBdr>
    </w:div>
    <w:div w:id="1892573547">
      <w:bodyDiv w:val="1"/>
      <w:marLeft w:val="0"/>
      <w:marRight w:val="0"/>
      <w:marTop w:val="0"/>
      <w:marBottom w:val="0"/>
      <w:divBdr>
        <w:top w:val="none" w:sz="0" w:space="0" w:color="auto"/>
        <w:left w:val="none" w:sz="0" w:space="0" w:color="auto"/>
        <w:bottom w:val="none" w:sz="0" w:space="0" w:color="auto"/>
        <w:right w:val="none" w:sz="0" w:space="0" w:color="auto"/>
      </w:divBdr>
    </w:div>
    <w:div w:id="2028865951">
      <w:bodyDiv w:val="1"/>
      <w:marLeft w:val="0"/>
      <w:marRight w:val="0"/>
      <w:marTop w:val="0"/>
      <w:marBottom w:val="0"/>
      <w:divBdr>
        <w:top w:val="none" w:sz="0" w:space="0" w:color="auto"/>
        <w:left w:val="none" w:sz="0" w:space="0" w:color="auto"/>
        <w:bottom w:val="none" w:sz="0" w:space="0" w:color="auto"/>
        <w:right w:val="none" w:sz="0" w:space="0" w:color="auto"/>
      </w:divBdr>
    </w:div>
    <w:div w:id="2140220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F19A2-99BC-4F5E-8D07-FB1FC356F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2</cp:revision>
  <dcterms:created xsi:type="dcterms:W3CDTF">2016-02-02T15:15:00Z</dcterms:created>
  <dcterms:modified xsi:type="dcterms:W3CDTF">2016-02-02T15:15:00Z</dcterms:modified>
</cp:coreProperties>
</file>